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019FED64"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4F5800">
        <w:rPr>
          <w:sz w:val="28"/>
          <w:szCs w:val="28"/>
        </w:rPr>
        <w:t>9</w:t>
      </w:r>
      <w:r>
        <w:rPr>
          <w:sz w:val="28"/>
          <w:szCs w:val="28"/>
        </w:rPr>
        <w:t>. kolo –</w:t>
      </w:r>
      <w:r w:rsidR="004F5800">
        <w:rPr>
          <w:sz w:val="28"/>
          <w:szCs w:val="28"/>
        </w:rPr>
        <w:t>3</w:t>
      </w:r>
      <w:r w:rsidR="00A06E8D" w:rsidRPr="00A06E8D">
        <w:rPr>
          <w:sz w:val="28"/>
          <w:szCs w:val="28"/>
        </w:rPr>
        <w:t xml:space="preserve">členný tým – </w:t>
      </w:r>
      <w:r w:rsidR="004F5800">
        <w:rPr>
          <w:sz w:val="28"/>
          <w:szCs w:val="28"/>
        </w:rPr>
        <w:t>Řešení digitalizace agenD</w:t>
      </w:r>
      <w:r w:rsidR="00323552">
        <w:rPr>
          <w:sz w:val="28"/>
          <w:szCs w:val="28"/>
        </w:rPr>
        <w:t xml:space="preserve"> pro SPÚ</w:t>
      </w:r>
      <w:r w:rsidR="00A06E8D" w:rsidRPr="00A06E8D">
        <w:rPr>
          <w:sz w:val="28"/>
          <w:szCs w:val="28"/>
        </w:rPr>
        <w:t xml:space="preserve"> </w:t>
      </w:r>
    </w:p>
    <w:p w14:paraId="01C3FABF" w14:textId="1EEAABCE" w:rsidR="00E63721" w:rsidRPr="00176B5C" w:rsidRDefault="00757352" w:rsidP="008B0EBD">
      <w:pPr>
        <w:jc w:val="center"/>
      </w:pPr>
      <w:r>
        <w:t>Č</w:t>
      </w:r>
      <w:r w:rsidR="00BD5C3A">
        <w:t>íslo</w:t>
      </w:r>
      <w:r w:rsidR="007C77E7">
        <w:t xml:space="preserve"> smlouvy</w:t>
      </w:r>
      <w:r w:rsidR="00AF37F1">
        <w:t xml:space="preserve"> </w:t>
      </w:r>
      <w:r w:rsidR="00AF37F1" w:rsidRPr="00440CA0">
        <w:rPr>
          <w:szCs w:val="22"/>
          <w:highlight w:val="yellow"/>
        </w:rPr>
        <w:t>[</w:t>
      </w:r>
      <w:r w:rsidR="00AF37F1">
        <w:rPr>
          <w:highlight w:val="yellow"/>
        </w:rPr>
        <w:t>DOPLNÍ OBJEDNATEL před podpisem smlouvy</w:t>
      </w:r>
      <w:r w:rsidR="00AF37F1" w:rsidRPr="00440CA0">
        <w:rPr>
          <w:szCs w:val="22"/>
          <w:highlight w:val="yellow"/>
        </w:rPr>
        <w:t>]</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264674FE" w:rsidR="006B4527" w:rsidRPr="00176B5C" w:rsidRDefault="00AF37F1" w:rsidP="002119E2">
      <w:pPr>
        <w:pStyle w:val="RLProhlensmluvnchstran"/>
        <w:rPr>
          <w:highlight w:val="yellow"/>
        </w:rPr>
      </w:pPr>
      <w:r>
        <w:t>Česká republika – Státní</w:t>
      </w:r>
      <w:r w:rsidR="007675D4">
        <w:t xml:space="preserve"> </w:t>
      </w:r>
      <w:r w:rsidR="00323552">
        <w:t xml:space="preserve">pozemkový úřad </w:t>
      </w:r>
    </w:p>
    <w:p w14:paraId="39610559" w14:textId="6C8106B9" w:rsidR="006B4527" w:rsidRPr="00176B5C" w:rsidRDefault="006B4527" w:rsidP="002119E2">
      <w:pPr>
        <w:pStyle w:val="RLdajeosmluvnstran"/>
      </w:pPr>
      <w:r w:rsidRPr="00176B5C">
        <w:t xml:space="preserve">se sídlem: </w:t>
      </w:r>
      <w:r w:rsidR="00323552">
        <w:t>Husinecká 1024/11a, 130 00 Praha 3 - Žižkov</w:t>
      </w:r>
    </w:p>
    <w:p w14:paraId="4077DC71" w14:textId="2F67906E" w:rsidR="00B83BCE" w:rsidRPr="00176B5C" w:rsidRDefault="006B4527" w:rsidP="002119E2">
      <w:pPr>
        <w:pStyle w:val="RLdajeosmluvnstran"/>
      </w:pPr>
      <w:r w:rsidRPr="00176B5C">
        <w:t>IČ</w:t>
      </w:r>
      <w:r w:rsidR="009C7130" w:rsidRPr="00176B5C">
        <w:t>O</w:t>
      </w:r>
      <w:r w:rsidRPr="00176B5C">
        <w:t xml:space="preserve">: </w:t>
      </w:r>
      <w:r w:rsidR="00323552">
        <w:t>01312774</w:t>
      </w:r>
      <w:r w:rsidR="00E75239">
        <w:t xml:space="preserve">, </w:t>
      </w:r>
      <w:r w:rsidR="009C7130" w:rsidRPr="00176B5C">
        <w:t xml:space="preserve">DIČ: </w:t>
      </w:r>
      <w:r w:rsidR="00323552" w:rsidRPr="007675D4">
        <w:t>CZ</w:t>
      </w:r>
      <w:r w:rsidR="00323552">
        <w:t>01312774</w:t>
      </w:r>
    </w:p>
    <w:p w14:paraId="20DDA01C" w14:textId="5D7A4DE8" w:rsidR="0008368A" w:rsidRPr="0008368A" w:rsidRDefault="006B4527" w:rsidP="002119E2">
      <w:pPr>
        <w:pStyle w:val="RLdajeosmluvnstran"/>
      </w:pPr>
      <w:r w:rsidRPr="00176B5C">
        <w:t xml:space="preserve">bank. spojení: </w:t>
      </w:r>
      <w:r w:rsidR="00F1788E" w:rsidRPr="00F1788E">
        <w:t>Česká národní banka,</w:t>
      </w:r>
      <w:r w:rsidRPr="00176B5C">
        <w:t xml:space="preserve"> č. účtu: </w:t>
      </w:r>
      <w:r w:rsidR="00B30A19" w:rsidRPr="00B30A19">
        <w:t>3723001/0710</w:t>
      </w:r>
      <w:r w:rsidR="007675D4">
        <w:rPr>
          <w:highlight w:val="yellow"/>
        </w:rPr>
        <w:t xml:space="preserve"> </w:t>
      </w:r>
    </w:p>
    <w:p w14:paraId="1D5B617B" w14:textId="0EDCD2FF" w:rsidR="006B4527" w:rsidRPr="00176B5C" w:rsidRDefault="007B4E2B" w:rsidP="002119E2">
      <w:pPr>
        <w:pStyle w:val="RLdajeosmluvnstran"/>
      </w:pPr>
      <w:r w:rsidRPr="00176B5C">
        <w:t>zastoupená</w:t>
      </w:r>
      <w:r w:rsidR="006B4527" w:rsidRPr="00176B5C">
        <w:t xml:space="preserve">: </w:t>
      </w:r>
      <w:r w:rsidR="008E0E3B" w:rsidRPr="008E0E3B">
        <w:t>Mgr. Pavlem Škeříkem, ředitelem Sekce ekonomické a ICT</w:t>
      </w:r>
      <w:r w:rsidR="006B4527" w:rsidRPr="00176B5C">
        <w:t xml:space="preserve">, </w:t>
      </w:r>
    </w:p>
    <w:p w14:paraId="55B76DC5" w14:textId="6639718C"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w:t>
      </w:r>
      <w:r w:rsidR="00323552">
        <w:rPr>
          <w:b/>
          <w:bCs/>
        </w:rPr>
        <w:t>PÚ</w:t>
      </w:r>
      <w:r w:rsidR="00C97D1B">
        <w:t>“</w:t>
      </w:r>
      <w:r w:rsidR="00FA43F9">
        <w:t xml:space="preserve"> nebo „</w:t>
      </w:r>
      <w:r w:rsidR="00FA43F9" w:rsidRPr="00FA43F9">
        <w:rPr>
          <w:b/>
          <w:bCs/>
        </w:rPr>
        <w:t>Pověřující zadavatel</w:t>
      </w:r>
      <w:r w:rsidR="00FA43F9">
        <w:t>“</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489778CB"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4F5800">
        <w:rPr>
          <w:b/>
          <w:bCs/>
        </w:rPr>
        <w:t>9</w:t>
      </w:r>
      <w:r w:rsidR="000007D5" w:rsidRPr="000007D5">
        <w:rPr>
          <w:b/>
          <w:bCs/>
        </w:rPr>
        <w:t xml:space="preserve">. kolo – </w:t>
      </w:r>
      <w:r w:rsidR="004F5800">
        <w:rPr>
          <w:b/>
          <w:bCs/>
        </w:rPr>
        <w:t>3</w:t>
      </w:r>
      <w:r w:rsidR="007675D4">
        <w:rPr>
          <w:b/>
          <w:bCs/>
        </w:rPr>
        <w:t xml:space="preserve">členný tým – </w:t>
      </w:r>
      <w:r w:rsidR="004F5800">
        <w:rPr>
          <w:b/>
          <w:bCs/>
        </w:rPr>
        <w:t>Řešení digitalizace agend</w:t>
      </w:r>
      <w:r w:rsidR="00323552">
        <w:rPr>
          <w:b/>
          <w:bCs/>
        </w:rPr>
        <w:t xml:space="preserve"> pro SPÚ</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72AC72A1"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w:t>
      </w:r>
      <w:r w:rsidR="00323552">
        <w:t>SPÚ</w:t>
      </w:r>
      <w:r w:rsidR="00D061DD"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w:t>
      </w:r>
      <w:r w:rsidR="00323552">
        <w:t>SPÚ</w:t>
      </w:r>
      <w:r w:rsidR="00323552"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6824C2DA" w:rsidR="005D0985" w:rsidRDefault="005D0985" w:rsidP="002119E2">
      <w:pPr>
        <w:pStyle w:val="RLTextlnkuslovan"/>
      </w:pPr>
      <w:r>
        <w:t xml:space="preserve">Místem plnění je </w:t>
      </w:r>
      <w:r w:rsidR="007E4717">
        <w:t xml:space="preserve">Česká republika, zejména </w:t>
      </w:r>
      <w:r w:rsidR="00C87FB1">
        <w:t>sídlo Objednatele</w:t>
      </w:r>
      <w:r w:rsidR="00817D28">
        <w:t xml:space="preserve"> a </w:t>
      </w:r>
      <w:r w:rsidR="007E4717">
        <w:t xml:space="preserve">jeho přidružená pracoviště, </w:t>
      </w:r>
      <w:r w:rsidR="00817D28">
        <w:t>sídla</w:t>
      </w:r>
      <w:r w:rsidR="007E4717">
        <w:t xml:space="preserve"> a pracoviště</w:t>
      </w:r>
      <w:r w:rsidR="00817D28">
        <w:t xml:space="preserve"> rezortních organizací</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r w:rsidR="00420B02">
        <w:t>pododst.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pododst.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57CF01D8"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w:t>
      </w:r>
      <w:r w:rsidR="006211E3" w:rsidRPr="006211E3">
        <w:t>z49per3</w:t>
      </w:r>
      <w:r w:rsidR="00955BC5">
        <w:t>,</w:t>
      </w:r>
      <w:r w:rsidRPr="00F43C4C">
        <w:t xml:space="preserve"> nebo na</w:t>
      </w:r>
      <w:r w:rsidR="00525CCB">
        <w:t> e-</w:t>
      </w:r>
      <w:r w:rsidRPr="00F43C4C">
        <w:t xml:space="preserve">mailovou adresu </w:t>
      </w:r>
      <w:r w:rsidR="003146B9" w:rsidRPr="003146B9">
        <w:t>epodatelna@spucr.cz</w:t>
      </w:r>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21CAA5F9"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B33DFC">
        <w:t>1</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lastRenderedPageBreak/>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9"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9"/>
      <w:r w:rsidRPr="003B789C">
        <w:t xml:space="preserve"> </w:t>
      </w:r>
    </w:p>
    <w:p w14:paraId="669D26B1" w14:textId="43C21E3C" w:rsidR="00051A1F" w:rsidRDefault="00051A1F" w:rsidP="00051A1F">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190BC5">
        <w:t>7.2</w:t>
      </w:r>
      <w:r w:rsidR="00D07749">
        <w:fldChar w:fldCharType="end"/>
      </w:r>
      <w:r w:rsidR="00724704">
        <w:t>2</w:t>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0" w:name="_Ref133426497"/>
      <w:r>
        <w:t>Poskytovatel</w:t>
      </w:r>
      <w:r w:rsidR="004F20DC">
        <w:t xml:space="preserve"> se dále zavazuje, že zajistí po celou dobu plnění podle této Smlouvy</w:t>
      </w:r>
      <w:bookmarkEnd w:id="40"/>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w:t>
      </w:r>
      <w:r>
        <w:lastRenderedPageBreak/>
        <w:t xml:space="preserve">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1" w:name="_Ref133494270"/>
      <w:r>
        <w:t>Poskytovatel není oprávněn tuto Smlouvu jako celek ani jednotlivá práva nebo povinnosti z ní plynoucí postoupit na třetí osobu.</w:t>
      </w:r>
      <w:bookmarkEnd w:id="41"/>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2"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2"/>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3"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3"/>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4" w:name="_Ref369121133"/>
      <w:r>
        <w:t>Ochrana informací</w:t>
      </w:r>
      <w:bookmarkEnd w:id="44"/>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5" w:name="_Ref133414121"/>
      <w:bookmarkStart w:id="46" w:name="_Ref134188203"/>
      <w:bookmarkStart w:id="47"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5"/>
      <w:r>
        <w:t xml:space="preserve"> Za třetí osoby se nepovažují</w:t>
      </w:r>
      <w:r w:rsidR="00AC0B53">
        <w:t>:</w:t>
      </w:r>
      <w:bookmarkEnd w:id="46"/>
      <w:r w:rsidR="00AC0B53">
        <w:t xml:space="preserve"> </w:t>
      </w:r>
      <w:bookmarkEnd w:id="47"/>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8"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8"/>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9" w:name="_Ref133494017"/>
      <w:r>
        <w:t>Autorská Práva</w:t>
      </w:r>
      <w:bookmarkEnd w:id="49"/>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0"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0"/>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práv k takovémuto Autorskému dílu. Součástí licence je neomezené oprávnění </w:t>
      </w:r>
      <w:r w:rsidRPr="00180419">
        <w:lastRenderedPageBreak/>
        <w:t>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1"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1"/>
    </w:p>
    <w:p w14:paraId="7669C81D" w14:textId="1E90A6A9" w:rsidR="00C31D71" w:rsidRDefault="00EC3F72" w:rsidP="002E1458">
      <w:pPr>
        <w:pStyle w:val="RLlneksmlouvy"/>
      </w:pPr>
      <w:bookmarkStart w:id="52" w:name="_Ref133494527"/>
      <w:r>
        <w:t>Kybernetická bezpečnost</w:t>
      </w:r>
      <w:bookmarkEnd w:id="52"/>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w:t>
      </w:r>
      <w:r>
        <w:lastRenderedPageBreak/>
        <w:t xml:space="preserve">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3"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3"/>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4" w:name="_Ref133495700"/>
      <w:r w:rsidRPr="008B45F2">
        <w:t>Důsledky porušení smlouvy a</w:t>
      </w:r>
      <w:r w:rsidR="006F05C2" w:rsidRPr="008B45F2">
        <w:t xml:space="preserve"> </w:t>
      </w:r>
      <w:bookmarkEnd w:id="54"/>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pododst.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lastRenderedPageBreak/>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lastRenderedPageBreak/>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5" w:name="_Ref132729374"/>
      <w:bookmarkStart w:id="56" w:name="_Ref133426826"/>
      <w:r>
        <w:t xml:space="preserve">Doba trvání smlouvy a </w:t>
      </w:r>
      <w:bookmarkEnd w:id="55"/>
      <w:r w:rsidR="00217A83">
        <w:t>ukončení smlouvy</w:t>
      </w:r>
      <w:bookmarkEnd w:id="56"/>
    </w:p>
    <w:p w14:paraId="1E1D0F4B" w14:textId="005D45F7"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31.</w:t>
      </w:r>
      <w:r w:rsidR="00817D28">
        <w:t xml:space="preserve"> 12</w:t>
      </w:r>
      <w:r w:rsidRPr="008B45F2">
        <w:t>.</w:t>
      </w:r>
      <w:r w:rsidR="00817D28">
        <w:t xml:space="preserve"> </w:t>
      </w:r>
      <w:r w:rsidRPr="008B45F2">
        <w:t>202</w:t>
      </w:r>
      <w:r w:rsidR="00817D28">
        <w:t>5</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7"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7"/>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58" w:name="_Ref134542732"/>
      <w:r w:rsidRPr="008B45F2">
        <w:t>Poskytovatel poruší povinnost ochrany Důvěrných informací nebo mlčenlivosti dle této Smlouvy;</w:t>
      </w:r>
      <w:bookmarkEnd w:id="58"/>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w:t>
      </w:r>
      <w:r w:rsidR="00270226" w:rsidRPr="008B45F2">
        <w:lastRenderedPageBreak/>
        <w:t>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000000">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9" w:name="_Ref134178625"/>
      <w:r>
        <w:lastRenderedPageBreak/>
        <w:t>Oznámení a komunikace</w:t>
      </w:r>
      <w:bookmarkEnd w:id="59"/>
    </w:p>
    <w:p w14:paraId="5C2672D8" w14:textId="68A03CD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370AAF7E" w:rsidR="000664FD" w:rsidRPr="008B45F2" w:rsidRDefault="000664FD" w:rsidP="00F11AF2">
      <w:pPr>
        <w:pStyle w:val="Styl1"/>
      </w:pPr>
      <w:r w:rsidRPr="008B45F2">
        <w:t xml:space="preserve">ve věcech smluvních a obchodních: </w:t>
      </w:r>
      <w:r w:rsidR="0013183E" w:rsidRPr="0013183E">
        <w:t xml:space="preserve">Mgr. Pavel Škeřík, ředitel Sekce </w:t>
      </w:r>
      <w:r w:rsidR="0099799D">
        <w:t>ekonomické a ICT</w:t>
      </w:r>
      <w:r w:rsidR="0013183E" w:rsidRPr="0013183E">
        <w:t>, p.skerik@spucr.cz, tel: +420 729 922 416 ;</w:t>
      </w:r>
    </w:p>
    <w:p w14:paraId="097F1141" w14:textId="0984ADDD" w:rsidR="00817D28" w:rsidRDefault="000664FD" w:rsidP="001C0F2D">
      <w:pPr>
        <w:pStyle w:val="Styl1"/>
      </w:pPr>
      <w:r w:rsidRPr="008B45F2">
        <w:t>v</w:t>
      </w:r>
      <w:r w:rsidR="006D164E" w:rsidRPr="008B45F2">
        <w:t xml:space="preserve">e věcech </w:t>
      </w:r>
      <w:r w:rsidR="002713FA">
        <w:t>obchodních</w:t>
      </w:r>
      <w:r w:rsidRPr="00B33DFC">
        <w:t xml:space="preserve">: </w:t>
      </w:r>
      <w:r w:rsidR="007675D4" w:rsidRPr="00B33DFC">
        <w:t xml:space="preserve"> </w:t>
      </w:r>
      <w:r w:rsidR="008E65EB" w:rsidRPr="00B33DFC">
        <w:t>Ing</w:t>
      </w:r>
      <w:r w:rsidR="008E65EB">
        <w:t xml:space="preserve">. Petr </w:t>
      </w:r>
      <w:r w:rsidR="000560EB">
        <w:t>H</w:t>
      </w:r>
      <w:r w:rsidR="008E65EB">
        <w:t>usák</w:t>
      </w:r>
      <w:r w:rsidR="00857DBE">
        <w:t>,</w:t>
      </w:r>
      <w:r w:rsidR="000560EB" w:rsidRPr="000560EB">
        <w:t xml:space="preserve"> </w:t>
      </w:r>
      <w:r w:rsidR="00271C1F" w:rsidRPr="00271C1F">
        <w:t>p.husak@spucr.cz</w:t>
      </w:r>
      <w:r w:rsidR="000560EB">
        <w:t xml:space="preserve">, </w:t>
      </w:r>
      <w:r w:rsidR="00857DBE">
        <w:t>tel.: +420 729 125</w:t>
      </w:r>
      <w:r w:rsidR="007675D4" w:rsidRPr="005A65A0" w:rsidDel="007675D4">
        <w:t xml:space="preserve"> </w:t>
      </w:r>
    </w:p>
    <w:p w14:paraId="1C6EC221" w14:textId="17AECABE" w:rsidR="004B11CB" w:rsidRPr="004B11CB" w:rsidRDefault="004B11CB" w:rsidP="004B11CB">
      <w:pPr>
        <w:pStyle w:val="Styl1"/>
      </w:pPr>
      <w:r w:rsidRPr="004B11CB">
        <w:t xml:space="preserve">ve věcech technických a realizačních: </w:t>
      </w:r>
      <w:r w:rsidR="00B33DFC">
        <w:t>Jiří Chum</w:t>
      </w:r>
      <w:r w:rsidR="002713FA" w:rsidRPr="002713FA">
        <w:t xml:space="preserve">, </w:t>
      </w:r>
      <w:r w:rsidR="00B33DFC">
        <w:t>j.chum</w:t>
      </w:r>
      <w:r w:rsidR="002713FA" w:rsidRPr="002713FA">
        <w:t xml:space="preserve">@spucr.cz, tel: +420 </w:t>
      </w:r>
      <w:r w:rsidR="002713FA">
        <w:t>729</w:t>
      </w:r>
      <w:r w:rsidR="002713FA" w:rsidRPr="002713FA">
        <w:t xml:space="preserve"> </w:t>
      </w:r>
      <w:r w:rsidR="002713FA">
        <w:t>922</w:t>
      </w:r>
      <w:r w:rsidR="002713FA" w:rsidRPr="002713FA">
        <w:t xml:space="preserve"> </w:t>
      </w:r>
      <w:r w:rsidR="002713FA">
        <w:t>12</w:t>
      </w:r>
      <w:r w:rsidR="00B33DFC">
        <w:t>4</w:t>
      </w:r>
      <w:r w:rsidR="002713FA" w:rsidRPr="002713FA">
        <w:t>;</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lastRenderedPageBreak/>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0" w:name="OLE_LINK1"/>
      <w:r w:rsidRPr="00EF584C">
        <w:t>Příloha č. 1:</w:t>
      </w:r>
      <w:bookmarkEnd w:id="60"/>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46649A33" w:rsidR="002A12D2" w:rsidRDefault="00500004" w:rsidP="00A53FC4">
      <w:pPr>
        <w:pStyle w:val="RLTextlnkuslovan"/>
        <w:numPr>
          <w:ilvl w:val="0"/>
          <w:numId w:val="0"/>
        </w:numPr>
        <w:tabs>
          <w:tab w:val="left" w:pos="284"/>
          <w:tab w:val="left" w:pos="5387"/>
        </w:tabs>
        <w:spacing w:line="240" w:lineRule="auto"/>
        <w:ind w:left="284"/>
        <w:rPr>
          <w:rFonts w:eastAsia="Calibri"/>
        </w:rPr>
      </w:pPr>
      <w:r w:rsidRPr="00500004">
        <w:t>Mgr. Pavel Škeřík</w:t>
      </w:r>
      <w:r w:rsidR="007675D4" w:rsidDel="007675D4">
        <w:t xml:space="preserve"> </w:t>
      </w:r>
      <w:r w:rsidR="00A92C79">
        <w:tab/>
      </w:r>
      <w:r w:rsidR="00A92C79" w:rsidRPr="00461A80">
        <w:rPr>
          <w:rFonts w:eastAsia="Calibri"/>
          <w:highlight w:val="yellow"/>
        </w:rPr>
        <w:t>[DOPLNÍ POSKYTOVATEL</w:t>
      </w:r>
    </w:p>
    <w:p w14:paraId="1AB7BFD1" w14:textId="1C7C73F7"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w:t>
      </w:r>
      <w:r w:rsidR="005F3685">
        <w:rPr>
          <w:rFonts w:eastAsia="Calibri"/>
        </w:rPr>
        <w:t>Sekce ekonomické a ICT</w:t>
      </w:r>
      <w:r>
        <w:rPr>
          <w:rFonts w:eastAsia="Calibri"/>
        </w:rPr>
        <w:t xml:space="preserve"> </w:t>
      </w:r>
      <w:r>
        <w:rPr>
          <w:rFonts w:eastAsia="Calibri"/>
        </w:rPr>
        <w:tab/>
      </w:r>
      <w:r w:rsidR="00A53FC4" w:rsidRPr="00461A80">
        <w:rPr>
          <w:rFonts w:eastAsia="Calibri"/>
          <w:highlight w:val="yellow"/>
        </w:rPr>
        <w:t>[DOPLNÍ POSKYTOVATEL</w:t>
      </w:r>
    </w:p>
    <w:p w14:paraId="1098F365" w14:textId="6BD4076E"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even" r:id="rId11"/>
          <w:headerReference w:type="default" r:id="rId12"/>
          <w:footerReference w:type="even" r:id="rId13"/>
          <w:footerReference w:type="default" r:id="rId14"/>
          <w:headerReference w:type="first" r:id="rId15"/>
          <w:footerReference w:type="first" r:id="rId16"/>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1"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387DB37A" w:rsidR="005772E9" w:rsidRPr="00D90D78" w:rsidRDefault="004F5800" w:rsidP="005772E9">
            <w:r>
              <w:rPr>
                <w:b/>
                <w:szCs w:val="22"/>
              </w:rPr>
              <w:t xml:space="preserve">Enterprise </w:t>
            </w:r>
            <w:r w:rsidR="005E26FA">
              <w:rPr>
                <w:b/>
                <w:szCs w:val="22"/>
              </w:rPr>
              <w:t>a</w:t>
            </w:r>
            <w:r w:rsidR="007675D4">
              <w:rPr>
                <w:b/>
                <w:szCs w:val="22"/>
              </w:rPr>
              <w:t>rchitekt</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4E12281F" w:rsidR="005772E9" w:rsidRPr="00B70972" w:rsidRDefault="004F5800" w:rsidP="005772E9">
            <w:pPr>
              <w:rPr>
                <w:rFonts w:eastAsia="Calibri"/>
              </w:rPr>
            </w:pPr>
            <w:r>
              <w:rPr>
                <w:rFonts w:eastAsia="Calibri"/>
              </w:rPr>
              <w:t>12</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5E26FA" w:rsidRPr="00B70972" w14:paraId="6238F339" w14:textId="77777777" w:rsidTr="005E26FA">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5E26FA" w:rsidRPr="00FC779D" w:rsidRDefault="005E26FA" w:rsidP="005E26FA">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0BD84E98"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Řídí vytváření a optimalizaci návrhu architektury ICT systémů.</w:t>
            </w:r>
          </w:p>
          <w:p w14:paraId="044BC6CF"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 xml:space="preserve">Navrhuje High-level architekturu napříč systémy, vč. jejich využití dle různých pohledů.  </w:t>
            </w:r>
          </w:p>
          <w:p w14:paraId="6A169F68"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Zajišťuje a odpovídá za správu podnikových dat, zajišťuje modelování v Archimate / TOGAF.</w:t>
            </w:r>
          </w:p>
          <w:p w14:paraId="00EE3911"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Navrhuje a realizuje procesy související se službami poskytovanými s využitím cloud computing, spolupracuje při návrhu architektura systémů, strategií a podnikových řešení.</w:t>
            </w:r>
          </w:p>
          <w:p w14:paraId="4E100450"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Zodpovídá za návrh technického řešení implementace změn ve stávajících či nových informačních systémech.</w:t>
            </w:r>
          </w:p>
          <w:p w14:paraId="57824150"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Je garantem a odpovídá za udržitelnost IT architektury.</w:t>
            </w:r>
          </w:p>
          <w:p w14:paraId="3B106D9C"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Definuje architekturní patterny a buduje enterprise model architektury.</w:t>
            </w:r>
          </w:p>
          <w:p w14:paraId="0049C175"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Spolupodílí se na tvorbě strategie IS/IT.</w:t>
            </w:r>
          </w:p>
          <w:p w14:paraId="288F596E"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Dohlíží na dodržování standardů během implementace.</w:t>
            </w:r>
          </w:p>
          <w:p w14:paraId="1E66A615"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Řeší architektonickou koncepčnost změn s ohledem na principy architektury.</w:t>
            </w:r>
          </w:p>
          <w:p w14:paraId="62FE42AD"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Koordinuje tým architektů a tvoří architekturní rozhodnutí.</w:t>
            </w:r>
          </w:p>
          <w:p w14:paraId="4F50D8E3"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Sbírá požadavky pro design rozhraní.</w:t>
            </w:r>
          </w:p>
          <w:p w14:paraId="6B9D67D6"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Navrhuje struktury požadovaného rozhraní.</w:t>
            </w:r>
          </w:p>
          <w:p w14:paraId="10A561C0"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Tvoří návrh implementace (mapování a transformaci mezi zdrojovým a cílovým systémem).</w:t>
            </w:r>
          </w:p>
          <w:p w14:paraId="33A3B088"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lastRenderedPageBreak/>
              <w:t>Navrhuje orchestraci on-line služeb.</w:t>
            </w:r>
          </w:p>
          <w:p w14:paraId="29B82A93"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Vytváří standardizované dokumentace.</w:t>
            </w:r>
          </w:p>
          <w:p w14:paraId="194602BA"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 xml:space="preserve">Spolupracuje s ostatními týmy a kolegy v oblasti IT </w:t>
            </w:r>
          </w:p>
          <w:p w14:paraId="2DE34B53"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a business.</w:t>
            </w:r>
          </w:p>
          <w:p w14:paraId="03CD7A02"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Konzultuje návrhy se zadavateli a s ostatními členy řešitelského týmu.</w:t>
            </w:r>
          </w:p>
          <w:p w14:paraId="7CCE63CF" w14:textId="77777777" w:rsidR="004F5800" w:rsidRPr="004F5800" w:rsidRDefault="004F5800" w:rsidP="004F5800">
            <w:pPr>
              <w:spacing w:before="120"/>
              <w:jc w:val="both"/>
              <w:rPr>
                <w:rFonts w:eastAsia="Times New Roman"/>
                <w:color w:val="000000"/>
                <w:lang w:eastAsia="cs-CZ"/>
              </w:rPr>
            </w:pPr>
            <w:r w:rsidRPr="004F5800">
              <w:rPr>
                <w:rFonts w:eastAsia="Times New Roman"/>
                <w:color w:val="000000"/>
                <w:lang w:eastAsia="cs-CZ"/>
              </w:rPr>
              <w:t>Koordinuje meetingy se třetími stranami a kontrolovat výstupy.</w:t>
            </w:r>
          </w:p>
          <w:p w14:paraId="65B169E9" w14:textId="01287460" w:rsidR="005E26FA" w:rsidRPr="00FC779D" w:rsidRDefault="004F5800" w:rsidP="004F5800">
            <w:pPr>
              <w:ind w:right="245"/>
              <w:jc w:val="both"/>
            </w:pPr>
            <w:r w:rsidRPr="004F5800">
              <w:rPr>
                <w:rFonts w:eastAsia="Times New Roman"/>
                <w:color w:val="000000"/>
                <w:lang w:eastAsia="cs-CZ"/>
              </w:rPr>
              <w:t>Tvoří odhady pracnosti nových a změnových požadavků.</w:t>
            </w:r>
          </w:p>
        </w:tc>
      </w:tr>
    </w:tbl>
    <w:p w14:paraId="163E60BE" w14:textId="0CF3DBA2"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56F289A9"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2122513"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D2531C1" w14:textId="6BE7E553" w:rsidR="00D811A9" w:rsidRPr="00D90D78" w:rsidRDefault="003552B9" w:rsidP="00E51BE1">
            <w:r>
              <w:rPr>
                <w:b/>
                <w:szCs w:val="22"/>
              </w:rPr>
              <w:t>Projektový manažer</w:t>
            </w:r>
          </w:p>
        </w:tc>
      </w:tr>
      <w:tr w:rsidR="00D811A9" w:rsidRPr="00B70972" w14:paraId="01DDE13A"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197FC5A"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EB8C803" w14:textId="66FC7F38" w:rsidR="00D811A9" w:rsidRPr="00B70972" w:rsidRDefault="003552B9" w:rsidP="00E51BE1">
            <w:pPr>
              <w:rPr>
                <w:rFonts w:eastAsia="Calibri"/>
              </w:rPr>
            </w:pPr>
            <w:r>
              <w:rPr>
                <w:rFonts w:eastAsia="Calibri"/>
              </w:rPr>
              <w:t>1</w:t>
            </w:r>
            <w:r w:rsidR="00D811A9">
              <w:rPr>
                <w:rFonts w:eastAsia="Calibri"/>
              </w:rPr>
              <w:t>5</w:t>
            </w:r>
          </w:p>
        </w:tc>
      </w:tr>
      <w:tr w:rsidR="00D811A9" w:rsidRPr="00B70972" w14:paraId="6BA0A5EC"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8162225"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428C880" w14:textId="77777777" w:rsidR="00D811A9" w:rsidRDefault="00D811A9" w:rsidP="00E51BE1">
            <w:pPr>
              <w:rPr>
                <w:rFonts w:eastAsia="Calibri"/>
              </w:rPr>
            </w:pPr>
            <w:r>
              <w:rPr>
                <w:rFonts w:eastAsia="Calibri"/>
              </w:rPr>
              <w:t>1</w:t>
            </w:r>
          </w:p>
        </w:tc>
      </w:tr>
      <w:tr w:rsidR="00D811A9" w:rsidRPr="00B70972" w14:paraId="2818E178"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0D0A3D42" w14:textId="77777777" w:rsidR="00D811A9" w:rsidRPr="00FC779D" w:rsidRDefault="00D811A9" w:rsidP="00E51BE1">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452F801E"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Odpovídá za dodání všech projektových výstupů v požadovaném rozsahu, kvalitě a termínech a za dodržení schváleného rozpočtu projektu.</w:t>
            </w:r>
          </w:p>
          <w:p w14:paraId="4A52E194"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Řídí svěřený projekt v souladu s projektovou metodikou resortu MZe.</w:t>
            </w:r>
          </w:p>
          <w:p w14:paraId="68A4CD12"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Navrhuje schéma a obsazení projektových týmů.</w:t>
            </w:r>
          </w:p>
          <w:p w14:paraId="155C115F"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Stanovuje úkoly členům projektových týmů, následně kontroluje a dohlíží na jejich plnění.</w:t>
            </w:r>
          </w:p>
          <w:p w14:paraId="08131739"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Koordinuje práci projektových týmů, určuje pravidla komunikace a spolupráce projektových týmů.</w:t>
            </w:r>
          </w:p>
          <w:p w14:paraId="5F6E918A"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Odpovídá za tvorbu a obsahovou správnost projektových dokumentů, vč. zápisů z jednání.</w:t>
            </w:r>
          </w:p>
          <w:p w14:paraId="2FD23EF0"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Organizuje jednání s externími subjekty (Zadavatel, dodavatelé).</w:t>
            </w:r>
          </w:p>
          <w:p w14:paraId="2FC554EE"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Zpracovává písemné zprávy o stavu projektu, připravuje podklady pro smlouvy a veřejné zakázky mající vztah k projektu.</w:t>
            </w:r>
          </w:p>
          <w:p w14:paraId="4057FCD6"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lastRenderedPageBreak/>
              <w:t>Řídí rizika a změny projektu, eviduje a eskaluje kritická místa v projektu.</w:t>
            </w:r>
          </w:p>
          <w:p w14:paraId="0A8B776F" w14:textId="6B900FFF"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 xml:space="preserve">Spolupracuje při přípravě návrhu nabídky pro požadované řešení </w:t>
            </w:r>
            <w:r w:rsidR="00FA43F9">
              <w:rPr>
                <w:rFonts w:eastAsia="Times New Roman"/>
                <w:color w:val="000000"/>
                <w:lang w:eastAsia="cs-CZ"/>
              </w:rPr>
              <w:t>Pověřujícího zadavatele</w:t>
            </w:r>
            <w:r w:rsidRPr="003552B9">
              <w:rPr>
                <w:rFonts w:eastAsia="Times New Roman"/>
                <w:color w:val="000000"/>
                <w:lang w:eastAsia="cs-CZ"/>
              </w:rPr>
              <w:t>.</w:t>
            </w:r>
          </w:p>
          <w:p w14:paraId="2371A110"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Úzce spolupracuje s business vlastníkem, reportuje stav dodávky a postup prací sponzorovi, resp. programovému manažerovi.</w:t>
            </w:r>
          </w:p>
          <w:p w14:paraId="593C9E14"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Připravuje/zpracovává business case, zpracovává ekonomické analýzy projektů/změn.</w:t>
            </w:r>
          </w:p>
          <w:p w14:paraId="0589591C"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Zajišťuje realizaci business analýzy, vyhodnocování potřeb, tvoří specifikace pro podporu rozvoje ICT systémů a jejich fungování v souladu s procesy organizace a metodikou rozvoje příslušného IS.</w:t>
            </w:r>
          </w:p>
          <w:p w14:paraId="012C339C"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Připravuje a vede výběrová řízení včetně smluvních jednání.</w:t>
            </w:r>
          </w:p>
          <w:p w14:paraId="17C49023"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Plánuje/kontroluje/řídí finanční, časové a rozsahové stránky projektu/změny vč. řízení dodávek externích dodavatelů.</w:t>
            </w:r>
          </w:p>
          <w:p w14:paraId="6ADA457C"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Identifikuje a zajišťuje zdroje pro realizaci projektu/změnového požadavku, alokuje a řídí lidské zdroje a projektové týmy.</w:t>
            </w:r>
          </w:p>
          <w:p w14:paraId="52A8A948"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Řídí rizika, problémy a změny v dodávkách</w:t>
            </w:r>
          </w:p>
          <w:p w14:paraId="2B7321B9"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Identifikuje a řídí priority dodávek a mezi projektové závislosti.</w:t>
            </w:r>
          </w:p>
          <w:p w14:paraId="7AE185A1"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Monitoruje a sleduje integrovaný projektový plán, milníky a výstupy a zajišťuje pravidelný reporting.</w:t>
            </w:r>
          </w:p>
          <w:p w14:paraId="38D06002"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Tvoří projektovou dokumentaci.</w:t>
            </w:r>
          </w:p>
          <w:p w14:paraId="2D000392"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Koordinuje a komunikuje změny napříč vlastníky a týmy.</w:t>
            </w:r>
          </w:p>
          <w:p w14:paraId="7495BF85"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Spolupracuje s dalšími odděleními uvnitř organizace, kolegy v projektové kanceláři a jednotlivými útvary.</w:t>
            </w:r>
          </w:p>
          <w:p w14:paraId="2FE13619"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Aktivně komunikuje s dodavatelem a dohlíží na dodržování předepsaných standardů na straně dodavatele.</w:t>
            </w:r>
          </w:p>
          <w:p w14:paraId="6DE51C65" w14:textId="77777777" w:rsidR="003552B9" w:rsidRPr="003552B9" w:rsidRDefault="003552B9" w:rsidP="003552B9">
            <w:pPr>
              <w:spacing w:before="120"/>
              <w:jc w:val="both"/>
              <w:rPr>
                <w:rFonts w:eastAsia="Times New Roman"/>
                <w:color w:val="000000"/>
                <w:lang w:eastAsia="cs-CZ"/>
              </w:rPr>
            </w:pPr>
            <w:r w:rsidRPr="003552B9">
              <w:rPr>
                <w:rFonts w:eastAsia="Times New Roman"/>
                <w:color w:val="000000"/>
                <w:lang w:eastAsia="cs-CZ"/>
              </w:rPr>
              <w:t>Zajišťuje dodržování všech programových, informačních, technologických standardů všemi týmy.</w:t>
            </w:r>
          </w:p>
          <w:p w14:paraId="4ADC08A6" w14:textId="77777777" w:rsidR="00D811A9" w:rsidRDefault="003552B9" w:rsidP="00D811A9">
            <w:pPr>
              <w:ind w:right="245"/>
              <w:jc w:val="both"/>
              <w:rPr>
                <w:rFonts w:eastAsia="Times New Roman"/>
                <w:color w:val="000000"/>
                <w:lang w:eastAsia="cs-CZ"/>
              </w:rPr>
            </w:pPr>
            <w:r w:rsidRPr="003552B9">
              <w:rPr>
                <w:rFonts w:eastAsia="Times New Roman"/>
                <w:color w:val="000000"/>
                <w:lang w:eastAsia="cs-CZ"/>
              </w:rPr>
              <w:t>Aktivně se podílí na vývoji a vylepšování delivery, change a release procesu.</w:t>
            </w:r>
          </w:p>
          <w:p w14:paraId="1455ABE1" w14:textId="77777777" w:rsidR="003552B9" w:rsidRDefault="003552B9" w:rsidP="00D811A9">
            <w:pPr>
              <w:ind w:right="245"/>
              <w:jc w:val="both"/>
              <w:rPr>
                <w:rFonts w:eastAsia="Times New Roman"/>
                <w:color w:val="000000"/>
              </w:rPr>
            </w:pPr>
          </w:p>
          <w:p w14:paraId="6C9EEE80" w14:textId="77777777" w:rsidR="003552B9" w:rsidRDefault="003552B9" w:rsidP="00D811A9">
            <w:pPr>
              <w:ind w:right="245"/>
              <w:jc w:val="both"/>
              <w:rPr>
                <w:rFonts w:eastAsia="Times New Roman"/>
                <w:color w:val="000000"/>
              </w:rPr>
            </w:pPr>
          </w:p>
          <w:p w14:paraId="2FB90E76" w14:textId="77777777" w:rsidR="003552B9" w:rsidRDefault="003552B9" w:rsidP="00D811A9">
            <w:pPr>
              <w:ind w:right="245"/>
              <w:jc w:val="both"/>
              <w:rPr>
                <w:rFonts w:eastAsia="Times New Roman"/>
                <w:color w:val="000000"/>
              </w:rPr>
            </w:pPr>
          </w:p>
          <w:p w14:paraId="0E8F3CB7" w14:textId="1F7AB073" w:rsidR="003552B9" w:rsidRPr="00FC779D" w:rsidRDefault="003552B9" w:rsidP="00D811A9">
            <w:pPr>
              <w:ind w:right="245"/>
              <w:jc w:val="both"/>
            </w:pPr>
          </w:p>
        </w:tc>
      </w:tr>
    </w:tbl>
    <w:p w14:paraId="06E13D69" w14:textId="2F1938C8"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27E7E2F0"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9FDA211"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3F0D23" w14:textId="47543A09" w:rsidR="00D811A9" w:rsidRPr="00D90D78" w:rsidRDefault="003552B9" w:rsidP="00E51BE1">
            <w:r>
              <w:rPr>
                <w:b/>
                <w:szCs w:val="22"/>
              </w:rPr>
              <w:t>ICT Business Analytik</w:t>
            </w:r>
            <w:r w:rsidR="00D811A9">
              <w:rPr>
                <w:b/>
                <w:szCs w:val="22"/>
              </w:rPr>
              <w:t xml:space="preserve"> senior</w:t>
            </w:r>
          </w:p>
        </w:tc>
      </w:tr>
      <w:tr w:rsidR="00D811A9" w:rsidRPr="00B70972" w14:paraId="169DF26B"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5F9E842"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5F4FE200" w14:textId="4A9F61A3" w:rsidR="00D811A9" w:rsidRPr="00B70972" w:rsidRDefault="00D811A9" w:rsidP="00E51BE1">
            <w:pPr>
              <w:rPr>
                <w:rFonts w:eastAsia="Calibri"/>
              </w:rPr>
            </w:pPr>
            <w:r>
              <w:rPr>
                <w:rFonts w:eastAsia="Calibri"/>
              </w:rPr>
              <w:t>1</w:t>
            </w:r>
            <w:r w:rsidR="003552B9">
              <w:rPr>
                <w:rFonts w:eastAsia="Calibri"/>
              </w:rPr>
              <w:t>8</w:t>
            </w:r>
          </w:p>
        </w:tc>
      </w:tr>
      <w:tr w:rsidR="00D811A9" w:rsidRPr="00B70972" w14:paraId="7D4E02F2"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469B33C"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60DDFC3" w14:textId="77777777" w:rsidR="00D811A9" w:rsidRDefault="00D811A9" w:rsidP="00E51BE1">
            <w:pPr>
              <w:rPr>
                <w:rFonts w:eastAsia="Calibri"/>
              </w:rPr>
            </w:pPr>
            <w:r>
              <w:rPr>
                <w:rFonts w:eastAsia="Calibri"/>
              </w:rPr>
              <w:t>1</w:t>
            </w:r>
          </w:p>
        </w:tc>
      </w:tr>
      <w:tr w:rsidR="00D811A9" w:rsidRPr="00B70972" w14:paraId="21B9C7FB"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34D3E637" w14:textId="77777777" w:rsidR="00D811A9" w:rsidRPr="00FC779D" w:rsidRDefault="00D811A9" w:rsidP="00D811A9">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587D339E" w14:textId="6DD2AAF7" w:rsidR="003552B9" w:rsidRDefault="003552B9" w:rsidP="003552B9">
            <w:pPr>
              <w:spacing w:before="120"/>
              <w:jc w:val="both"/>
              <w:rPr>
                <w:lang w:eastAsia="cs-CZ"/>
              </w:rPr>
            </w:pPr>
            <w:r>
              <w:rPr>
                <w:lang w:eastAsia="cs-CZ"/>
              </w:rPr>
              <w:t xml:space="preserve">Provádí sběr požadavků </w:t>
            </w:r>
            <w:r w:rsidR="00FA43F9">
              <w:rPr>
                <w:lang w:eastAsia="cs-CZ"/>
              </w:rPr>
              <w:t>Pověřujícího zadavatele</w:t>
            </w:r>
            <w:r>
              <w:rPr>
                <w:lang w:eastAsia="cs-CZ"/>
              </w:rPr>
              <w:t xml:space="preserve"> a jejich analýzu, vytváří a udržuje katalog požadavků.</w:t>
            </w:r>
          </w:p>
          <w:p w14:paraId="563209F7" w14:textId="1D1149D6" w:rsidR="003552B9" w:rsidRDefault="003552B9" w:rsidP="003552B9">
            <w:pPr>
              <w:spacing w:before="120"/>
              <w:jc w:val="both"/>
              <w:rPr>
                <w:lang w:eastAsia="cs-CZ"/>
              </w:rPr>
            </w:pPr>
            <w:r>
              <w:rPr>
                <w:lang w:eastAsia="cs-CZ"/>
              </w:rPr>
              <w:t xml:space="preserve">Spolupracuje se </w:t>
            </w:r>
            <w:r w:rsidR="00FA43F9">
              <w:rPr>
                <w:lang w:eastAsia="cs-CZ"/>
              </w:rPr>
              <w:t>Pověřujícím zadavatele</w:t>
            </w:r>
            <w:r>
              <w:rPr>
                <w:lang w:eastAsia="cs-CZ"/>
              </w:rPr>
              <w:t>m při definování požadovaného řešení.</w:t>
            </w:r>
          </w:p>
          <w:p w14:paraId="58B53334" w14:textId="77777777" w:rsidR="003552B9" w:rsidRDefault="003552B9" w:rsidP="003552B9">
            <w:pPr>
              <w:spacing w:before="120"/>
              <w:jc w:val="both"/>
              <w:rPr>
                <w:lang w:eastAsia="cs-CZ"/>
              </w:rPr>
            </w:pPr>
            <w:r>
              <w:rPr>
                <w:lang w:eastAsia="cs-CZ"/>
              </w:rPr>
              <w:t>Spolupracuje na návrhu a prezentaci analytického řešení (návrh datového modelu, procesní modely, UC diagramy apod.) pro koncové uživatele.</w:t>
            </w:r>
          </w:p>
          <w:p w14:paraId="3A7A3000" w14:textId="77777777" w:rsidR="003552B9" w:rsidRDefault="003552B9" w:rsidP="003552B9">
            <w:pPr>
              <w:spacing w:before="120"/>
              <w:jc w:val="both"/>
              <w:rPr>
                <w:lang w:eastAsia="cs-CZ"/>
              </w:rPr>
            </w:pPr>
            <w:r>
              <w:rPr>
                <w:lang w:eastAsia="cs-CZ"/>
              </w:rPr>
              <w:t xml:space="preserve">Komunikuje vytvořené analytické podklady s dalšími členy projektových a realizačních týmů. </w:t>
            </w:r>
          </w:p>
          <w:p w14:paraId="7C904F3B" w14:textId="77777777" w:rsidR="003552B9" w:rsidRDefault="003552B9" w:rsidP="003552B9">
            <w:pPr>
              <w:spacing w:before="120"/>
              <w:jc w:val="both"/>
              <w:rPr>
                <w:lang w:eastAsia="cs-CZ"/>
              </w:rPr>
            </w:pPr>
            <w:r>
              <w:rPr>
                <w:lang w:eastAsia="cs-CZ"/>
              </w:rPr>
              <w:t xml:space="preserve">Zajišťuje rozpracování/detailizaci analytických podkladů na základě požadavků spolupracujících rolí/členů týmů (architekti, vývojáři, testeři). </w:t>
            </w:r>
          </w:p>
          <w:p w14:paraId="473C8577" w14:textId="77777777" w:rsidR="003552B9" w:rsidRDefault="003552B9" w:rsidP="003552B9">
            <w:pPr>
              <w:spacing w:before="120"/>
              <w:jc w:val="both"/>
              <w:rPr>
                <w:lang w:eastAsia="cs-CZ"/>
              </w:rPr>
            </w:pPr>
            <w:r>
              <w:rPr>
                <w:lang w:eastAsia="cs-CZ"/>
              </w:rPr>
              <w:t>Podílí se na přípravě uživatelské a technické dokumentace.</w:t>
            </w:r>
          </w:p>
          <w:p w14:paraId="5C5FF323" w14:textId="3DF983AA" w:rsidR="003552B9" w:rsidRDefault="003552B9" w:rsidP="003552B9">
            <w:pPr>
              <w:spacing w:before="120"/>
              <w:jc w:val="both"/>
              <w:rPr>
                <w:lang w:eastAsia="cs-CZ"/>
              </w:rPr>
            </w:pPr>
            <w:r>
              <w:rPr>
                <w:lang w:eastAsia="cs-CZ"/>
              </w:rPr>
              <w:t>Provádí business analýzu a design změnových požadavků a projektů ve svěřené oblasti</w:t>
            </w:r>
          </w:p>
          <w:p w14:paraId="4FAD6675" w14:textId="79C68832" w:rsidR="003552B9" w:rsidRDefault="003552B9" w:rsidP="003552B9">
            <w:pPr>
              <w:spacing w:before="120"/>
              <w:jc w:val="both"/>
              <w:rPr>
                <w:lang w:eastAsia="cs-CZ"/>
              </w:rPr>
            </w:pPr>
            <w:r>
              <w:rPr>
                <w:lang w:eastAsia="cs-CZ"/>
              </w:rPr>
              <w:t xml:space="preserve">V rámci přidělené oblasti je odpovědný za vyhodnocení a konzultaci vstupů ze strany businessu, zejména obchodních požadavků a popisu AS-IS a TO-BE stavu, speciálně s ohledem na jejich úplnost a jednoznačnost. </w:t>
            </w:r>
          </w:p>
          <w:p w14:paraId="4A407BE2" w14:textId="2B655158" w:rsidR="003552B9" w:rsidRDefault="003552B9" w:rsidP="003552B9">
            <w:pPr>
              <w:spacing w:before="120"/>
              <w:jc w:val="both"/>
              <w:rPr>
                <w:lang w:eastAsia="cs-CZ"/>
              </w:rPr>
            </w:pPr>
            <w:r>
              <w:rPr>
                <w:lang w:eastAsia="cs-CZ"/>
              </w:rPr>
              <w:t xml:space="preserve">Podílí se na tvorbě konceptu rozvoje procesů/IS z pohledu designu produktů a v kontextu definovaných potřeb </w:t>
            </w:r>
            <w:r w:rsidR="00FA43F9">
              <w:rPr>
                <w:lang w:eastAsia="cs-CZ"/>
              </w:rPr>
              <w:t>Pověřujícího zadavatele</w:t>
            </w:r>
            <w:r>
              <w:rPr>
                <w:lang w:eastAsia="cs-CZ"/>
              </w:rPr>
              <w:t>.</w:t>
            </w:r>
          </w:p>
          <w:p w14:paraId="15616D22" w14:textId="139B7E50" w:rsidR="003552B9" w:rsidRDefault="003552B9" w:rsidP="003552B9">
            <w:pPr>
              <w:spacing w:before="120"/>
              <w:jc w:val="both"/>
              <w:rPr>
                <w:lang w:eastAsia="cs-CZ"/>
              </w:rPr>
            </w:pPr>
            <w:r>
              <w:rPr>
                <w:lang w:eastAsia="cs-CZ"/>
              </w:rPr>
              <w:t>Strukturovaně rozpracovává a analyzuje business idey a vize product ownerů a business architektů.</w:t>
            </w:r>
          </w:p>
          <w:p w14:paraId="55A46C8B" w14:textId="77777777" w:rsidR="003552B9" w:rsidRDefault="003552B9" w:rsidP="003552B9">
            <w:pPr>
              <w:spacing w:before="120"/>
              <w:jc w:val="both"/>
              <w:rPr>
                <w:lang w:eastAsia="cs-CZ"/>
              </w:rPr>
            </w:pPr>
            <w:r>
              <w:rPr>
                <w:lang w:eastAsia="cs-CZ"/>
              </w:rPr>
              <w:t>Předkládá možné varianty řešení a spolupracuje při zhodnocení možných variant.</w:t>
            </w:r>
          </w:p>
          <w:p w14:paraId="1FE4FD5F" w14:textId="77777777" w:rsidR="003552B9" w:rsidRDefault="003552B9" w:rsidP="003552B9">
            <w:pPr>
              <w:spacing w:before="120"/>
              <w:jc w:val="both"/>
              <w:rPr>
                <w:lang w:eastAsia="cs-CZ"/>
              </w:rPr>
            </w:pPr>
            <w:r>
              <w:rPr>
                <w:lang w:eastAsia="cs-CZ"/>
              </w:rPr>
              <w:t>Spolupracuje s projektovým týmem na přípravě projektu, definici rozsahu a cílů projektu a zajištění procesu plánování IT služeb a produktů.</w:t>
            </w:r>
          </w:p>
          <w:p w14:paraId="2ED8D611" w14:textId="77777777" w:rsidR="003552B9" w:rsidRDefault="003552B9" w:rsidP="003552B9">
            <w:pPr>
              <w:spacing w:before="120"/>
              <w:jc w:val="both"/>
              <w:rPr>
                <w:lang w:eastAsia="cs-CZ"/>
              </w:rPr>
            </w:pPr>
            <w:r>
              <w:rPr>
                <w:lang w:eastAsia="cs-CZ"/>
              </w:rPr>
              <w:t>Doplňuje konkrétní procesní a systémové dopady změny/ úpravy.</w:t>
            </w:r>
          </w:p>
          <w:p w14:paraId="5DD5E8A2" w14:textId="312C0D02" w:rsidR="003552B9" w:rsidRDefault="003552B9" w:rsidP="003552B9">
            <w:pPr>
              <w:spacing w:before="120"/>
              <w:jc w:val="both"/>
              <w:rPr>
                <w:lang w:eastAsia="cs-CZ"/>
              </w:rPr>
            </w:pPr>
            <w:r>
              <w:rPr>
                <w:lang w:eastAsia="cs-CZ"/>
              </w:rPr>
              <w:t xml:space="preserve">Konsoliduje a finalizuje business zadání (WF, business analýza). Je odpovědný za kompletnost, </w:t>
            </w:r>
            <w:r>
              <w:rPr>
                <w:lang w:eastAsia="cs-CZ"/>
              </w:rPr>
              <w:lastRenderedPageBreak/>
              <w:t>konzistenci a jednoznačnost přidělené části obchodního zadání a obchodních požadavků.</w:t>
            </w:r>
          </w:p>
          <w:p w14:paraId="724A70DB" w14:textId="77777777" w:rsidR="003552B9" w:rsidRDefault="003552B9" w:rsidP="003552B9">
            <w:pPr>
              <w:spacing w:before="120"/>
              <w:jc w:val="both"/>
              <w:rPr>
                <w:lang w:eastAsia="cs-CZ"/>
              </w:rPr>
            </w:pPr>
            <w:r>
              <w:rPr>
                <w:lang w:eastAsia="cs-CZ"/>
              </w:rPr>
              <w:t>Spravuje zadávací dokumentaci požadavku (vč. provazeb na Enterprise model atd.).</w:t>
            </w:r>
          </w:p>
          <w:p w14:paraId="2CD871E1" w14:textId="77777777" w:rsidR="003552B9" w:rsidRDefault="003552B9" w:rsidP="003552B9">
            <w:pPr>
              <w:spacing w:before="120"/>
              <w:jc w:val="both"/>
              <w:rPr>
                <w:lang w:eastAsia="cs-CZ"/>
              </w:rPr>
            </w:pPr>
            <w:r>
              <w:rPr>
                <w:lang w:eastAsia="cs-CZ"/>
              </w:rPr>
              <w:t>Identifikuje jejich návaznost na ostatní oblasti a subjekty. Metodicky řídí realizaci těchto procesů, aby byl zachován jejich soulad s interní i externí legislativou.</w:t>
            </w:r>
          </w:p>
          <w:p w14:paraId="06958302" w14:textId="77777777" w:rsidR="003552B9" w:rsidRDefault="003552B9" w:rsidP="003552B9">
            <w:pPr>
              <w:spacing w:before="120"/>
              <w:jc w:val="both"/>
              <w:rPr>
                <w:lang w:eastAsia="cs-CZ"/>
              </w:rPr>
            </w:pPr>
            <w:r>
              <w:rPr>
                <w:lang w:eastAsia="cs-CZ"/>
              </w:rPr>
              <w:t>Proaktivně vyhledává možnost zvýšení efektivity procesů.</w:t>
            </w:r>
          </w:p>
          <w:p w14:paraId="30CF9508" w14:textId="77777777" w:rsidR="003552B9" w:rsidRDefault="003552B9" w:rsidP="003552B9">
            <w:pPr>
              <w:spacing w:before="120"/>
              <w:jc w:val="both"/>
              <w:rPr>
                <w:lang w:eastAsia="cs-CZ"/>
              </w:rPr>
            </w:pPr>
            <w:r>
              <w:rPr>
                <w:lang w:eastAsia="cs-CZ"/>
              </w:rPr>
              <w:t>Připravuje detailní zadání pro navržené procesy a jejich změny.</w:t>
            </w:r>
          </w:p>
          <w:p w14:paraId="1332DFA0" w14:textId="79F592C2" w:rsidR="00D811A9" w:rsidRPr="00D811A9" w:rsidRDefault="003552B9" w:rsidP="00D811A9">
            <w:pPr>
              <w:ind w:right="245"/>
              <w:jc w:val="both"/>
            </w:pPr>
            <w:r>
              <w:rPr>
                <w:lang w:eastAsia="cs-CZ"/>
              </w:rPr>
              <w:t>Podílí se na přípravě testování, případně na UAT testování projektů a změn.</w:t>
            </w:r>
          </w:p>
        </w:tc>
      </w:tr>
    </w:tbl>
    <w:p w14:paraId="46CEF15B" w14:textId="77777777" w:rsidR="00D811A9" w:rsidRDefault="00D811A9" w:rsidP="00D811A9">
      <w:pPr>
        <w:pStyle w:val="styla-b-c"/>
        <w:numPr>
          <w:ilvl w:val="0"/>
          <w:numId w:val="0"/>
        </w:numPr>
        <w:spacing w:after="240"/>
        <w:rPr>
          <w:rFonts w:eastAsiaTheme="majorEastAsia"/>
          <w:sz w:val="28"/>
          <w:szCs w:val="28"/>
        </w:rPr>
      </w:pPr>
      <w:r>
        <w:rPr>
          <w:rFonts w:eastAsiaTheme="majorEastAsia"/>
          <w:sz w:val="28"/>
          <w:szCs w:val="28"/>
        </w:rPr>
        <w:lastRenderedPageBreak/>
        <w:br w:type="page"/>
      </w:r>
    </w:p>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5DBB69B8" w:rsidR="00D90D78" w:rsidRPr="00D90D78" w:rsidRDefault="003552B9" w:rsidP="00D90D78">
            <w:pPr>
              <w:spacing w:before="120"/>
              <w:jc w:val="both"/>
              <w:rPr>
                <w:color w:val="000000"/>
                <w:lang w:eastAsia="cs-CZ"/>
              </w:rPr>
            </w:pPr>
            <w:r>
              <w:rPr>
                <w:b/>
                <w:szCs w:val="22"/>
              </w:rPr>
              <w:t>Enterprise</w:t>
            </w:r>
            <w:r w:rsidR="00E860C6">
              <w:rPr>
                <w:b/>
                <w:szCs w:val="22"/>
              </w:rPr>
              <w:t xml:space="preserve"> a</w:t>
            </w:r>
            <w:r w:rsidR="00171134">
              <w:rPr>
                <w:b/>
                <w:szCs w:val="22"/>
              </w:rPr>
              <w:t>rchitekt</w:t>
            </w:r>
          </w:p>
        </w:tc>
      </w:tr>
      <w:tr w:rsidR="003C3772" w:rsidRPr="00D90D78" w14:paraId="4CEA84FE" w14:textId="77777777" w:rsidTr="00E51BE1">
        <w:tc>
          <w:tcPr>
            <w:tcW w:w="9498" w:type="dxa"/>
            <w:vAlign w:val="center"/>
          </w:tcPr>
          <w:p w14:paraId="49B5577F" w14:textId="618F25DE" w:rsidR="003C3772" w:rsidRPr="00B33DFC" w:rsidRDefault="00EA31E7" w:rsidP="009A3E06">
            <w:pPr>
              <w:spacing w:before="60" w:after="60" w:line="240" w:lineRule="auto"/>
              <w:rPr>
                <w:szCs w:val="22"/>
              </w:rPr>
            </w:pPr>
            <w:r w:rsidRPr="00B33DFC">
              <w:t xml:space="preserve">Assessment aplikačních komponent, životního cyklu IS a komponent dle metodiky OHA a </w:t>
            </w:r>
            <w:r w:rsidR="00AF5B6F" w:rsidRPr="00B33DFC">
              <w:t xml:space="preserve">SPÚ </w:t>
            </w:r>
            <w:r w:rsidRPr="00B33DFC">
              <w:t>– výstupem analytický dokument a prezentace</w:t>
            </w:r>
          </w:p>
        </w:tc>
      </w:tr>
      <w:tr w:rsidR="003C3772" w:rsidRPr="00D90D78" w14:paraId="10298178" w14:textId="77777777" w:rsidTr="00E51BE1">
        <w:tc>
          <w:tcPr>
            <w:tcW w:w="9498" w:type="dxa"/>
            <w:vAlign w:val="center"/>
          </w:tcPr>
          <w:p w14:paraId="5BFCE6A7" w14:textId="4F0B3A5C" w:rsidR="003C3772" w:rsidRPr="00B33DFC" w:rsidRDefault="00EA31E7" w:rsidP="00E51BE1">
            <w:pPr>
              <w:spacing w:before="60" w:after="60" w:line="240" w:lineRule="auto"/>
              <w:rPr>
                <w:szCs w:val="22"/>
              </w:rPr>
            </w:pPr>
            <w:r w:rsidRPr="00B33DFC">
              <w:t>Modernizace jednotlivých IS a příprava iniciativ – výstupem blueprint programu (DMS, ISND, LPIS, SAP, MS), příprava zadávací dokumentace pro modernizaci, vytvoření funkční specifikace.</w:t>
            </w:r>
          </w:p>
        </w:tc>
      </w:tr>
      <w:tr w:rsidR="003C3772" w:rsidRPr="00D90D78" w14:paraId="1586F149" w14:textId="77777777" w:rsidTr="00E51BE1">
        <w:tc>
          <w:tcPr>
            <w:tcW w:w="9498" w:type="dxa"/>
            <w:vAlign w:val="center"/>
          </w:tcPr>
          <w:p w14:paraId="2358822E" w14:textId="7CCAAC7E" w:rsidR="003C3772" w:rsidRPr="00B33DFC" w:rsidRDefault="00EA31E7" w:rsidP="00E51BE1">
            <w:pPr>
              <w:spacing w:before="60" w:after="60" w:line="240" w:lineRule="auto"/>
              <w:rPr>
                <w:szCs w:val="22"/>
              </w:rPr>
            </w:pPr>
            <w:r w:rsidRPr="00B33DFC">
              <w:t>Konsolidace EA modelu, aplikační, business vrstva – výstupem popsané úrovně L0-L2 dle metodiky MZe, konsolidace modelu a klíčových resortních IS na základě dat v EA modelu, CMDB, registru aktiv.</w:t>
            </w:r>
          </w:p>
        </w:tc>
      </w:tr>
      <w:tr w:rsidR="003C3772" w:rsidRPr="00D90D78" w14:paraId="4BD2AD30" w14:textId="77777777" w:rsidTr="00E51BE1">
        <w:tc>
          <w:tcPr>
            <w:tcW w:w="9498" w:type="dxa"/>
            <w:vAlign w:val="center"/>
          </w:tcPr>
          <w:p w14:paraId="74E33770" w14:textId="3B5EE2A7" w:rsidR="00A62412" w:rsidRPr="00B33DFC" w:rsidRDefault="00EA31E7" w:rsidP="00E51BE1">
            <w:pPr>
              <w:spacing w:before="60" w:after="60" w:line="240" w:lineRule="auto"/>
              <w:rPr>
                <w:szCs w:val="22"/>
              </w:rPr>
            </w:pPr>
            <w:r w:rsidRPr="00B33DFC">
              <w:t xml:space="preserve">Definice iniciativ a cílové architektury v rámci aktualizace informační koncepce </w:t>
            </w:r>
            <w:r w:rsidR="00AF5B6F" w:rsidRPr="00B33DFC">
              <w:t>SPÚ</w:t>
            </w:r>
            <w:r w:rsidRPr="00B33DFC">
              <w:t xml:space="preserve"> se zapracováním principů Archi.gov, DigitálnÍ Česko, principy Digitalizace úřadu. – výstupem vstup pro aktualizaci informační koncepce </w:t>
            </w:r>
            <w:r w:rsidR="00AF5B6F" w:rsidRPr="00B33DFC">
              <w:t>SPÚ</w:t>
            </w:r>
            <w:r w:rsidRPr="00B33DFC">
              <w:t>.</w:t>
            </w:r>
          </w:p>
        </w:tc>
      </w:tr>
      <w:tr w:rsidR="00EA31E7" w:rsidRPr="00D90D78" w14:paraId="7ED10066" w14:textId="77777777" w:rsidTr="00E51BE1">
        <w:tc>
          <w:tcPr>
            <w:tcW w:w="9498" w:type="dxa"/>
            <w:vAlign w:val="center"/>
          </w:tcPr>
          <w:p w14:paraId="0394CEDF" w14:textId="4F535650" w:rsidR="00EA31E7" w:rsidRPr="00B33DFC" w:rsidRDefault="00EA31E7" w:rsidP="00E51BE1">
            <w:pPr>
              <w:spacing w:before="60" w:after="60" w:line="240" w:lineRule="auto"/>
              <w:rPr>
                <w:szCs w:val="22"/>
              </w:rPr>
            </w:pPr>
            <w:r w:rsidRPr="00B33DFC">
              <w:t>Aktualizace architekturních patternů vůči plánovaným technologiím a komponentám definovaným programem digitalizace s cílem definovat cílový stav architektury – výstupem zachycení těchto patternů v blueprintu programu.</w:t>
            </w:r>
          </w:p>
        </w:tc>
      </w:tr>
    </w:tbl>
    <w:p w14:paraId="76F4CD6A" w14:textId="0D0C897C"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2</w:t>
      </w:r>
    </w:p>
    <w:tbl>
      <w:tblPr>
        <w:tblStyle w:val="Mkatabulky"/>
        <w:tblW w:w="0" w:type="auto"/>
        <w:tblInd w:w="-5" w:type="dxa"/>
        <w:tblLook w:val="04A0" w:firstRow="1" w:lastRow="0" w:firstColumn="1" w:lastColumn="0" w:noHBand="0" w:noVBand="1"/>
      </w:tblPr>
      <w:tblGrid>
        <w:gridCol w:w="9498"/>
      </w:tblGrid>
      <w:tr w:rsidR="00E860C6" w:rsidRPr="00D90D78" w14:paraId="4F5EEDDE" w14:textId="77777777" w:rsidTr="00E51BE1">
        <w:tc>
          <w:tcPr>
            <w:tcW w:w="9498" w:type="dxa"/>
            <w:shd w:val="clear" w:color="auto" w:fill="EEECE1" w:themeFill="background2"/>
            <w:vAlign w:val="center"/>
          </w:tcPr>
          <w:p w14:paraId="28794529" w14:textId="2BB16E3E" w:rsidR="00E860C6" w:rsidRPr="00D90D78" w:rsidRDefault="003552B9" w:rsidP="00E51BE1">
            <w:pPr>
              <w:spacing w:before="120"/>
              <w:jc w:val="both"/>
              <w:rPr>
                <w:color w:val="000000"/>
                <w:lang w:eastAsia="cs-CZ"/>
              </w:rPr>
            </w:pPr>
            <w:r>
              <w:rPr>
                <w:b/>
                <w:szCs w:val="22"/>
              </w:rPr>
              <w:t>Projektový manažer</w:t>
            </w:r>
          </w:p>
        </w:tc>
      </w:tr>
      <w:tr w:rsidR="00E860C6" w:rsidRPr="00D90D78" w14:paraId="0B06BCE8" w14:textId="77777777" w:rsidTr="00E51BE1">
        <w:tc>
          <w:tcPr>
            <w:tcW w:w="9498" w:type="dxa"/>
            <w:vAlign w:val="center"/>
          </w:tcPr>
          <w:p w14:paraId="07D82B6E" w14:textId="33C506BD" w:rsidR="00E860C6" w:rsidRPr="00B33DFC" w:rsidRDefault="00EA31E7" w:rsidP="00E51BE1">
            <w:pPr>
              <w:spacing w:before="60" w:after="60" w:line="240" w:lineRule="auto"/>
            </w:pPr>
            <w:r w:rsidRPr="00B33DFC">
              <w:t xml:space="preserve">Zajišťuje efektivní a úspěšný průběh projektu s ohledem na specifické požadavky </w:t>
            </w:r>
            <w:r w:rsidR="00FA43F9">
              <w:t>Pověřujícího zadavatele</w:t>
            </w:r>
            <w:r w:rsidRPr="00B33DFC">
              <w:t xml:space="preserve">, řízení projektu v souladu s metodikou SPÚ, zpracování písemných zpráv o stavu projektu </w:t>
            </w:r>
            <w:r w:rsidRPr="00B33DFC">
              <w:br/>
              <w:t>a podkladů pro smlouvy a veřejné zakázky.</w:t>
            </w:r>
          </w:p>
        </w:tc>
      </w:tr>
      <w:tr w:rsidR="00E860C6" w:rsidRPr="00D90D78" w14:paraId="6DC88865" w14:textId="77777777" w:rsidTr="00E51BE1">
        <w:tc>
          <w:tcPr>
            <w:tcW w:w="9498" w:type="dxa"/>
            <w:vAlign w:val="center"/>
          </w:tcPr>
          <w:p w14:paraId="1C89CEA0" w14:textId="5E4C3752" w:rsidR="00E860C6" w:rsidRPr="00B33DFC" w:rsidRDefault="00EA31E7" w:rsidP="00E51BE1">
            <w:pPr>
              <w:spacing w:before="60" w:after="60" w:line="240" w:lineRule="auto"/>
            </w:pPr>
            <w:r w:rsidRPr="00B33DFC">
              <w:t>Koordinuje komunikaci s odbornými a věcnými garanty.</w:t>
            </w:r>
          </w:p>
        </w:tc>
      </w:tr>
      <w:tr w:rsidR="00EA31E7" w:rsidRPr="00D90D78" w14:paraId="54ED0BF0" w14:textId="77777777" w:rsidTr="00E51BE1">
        <w:tc>
          <w:tcPr>
            <w:tcW w:w="9498" w:type="dxa"/>
            <w:vAlign w:val="center"/>
          </w:tcPr>
          <w:p w14:paraId="41257457" w14:textId="2507CDAB" w:rsidR="00EA31E7" w:rsidRPr="00B33DFC" w:rsidRDefault="00EA31E7" w:rsidP="00EA31E7">
            <w:pPr>
              <w:spacing w:before="60" w:after="60" w:line="240" w:lineRule="auto"/>
            </w:pPr>
            <w:r w:rsidRPr="00B33DFC">
              <w:t>Pořizuje záznamy z realizovaných jednání.</w:t>
            </w:r>
          </w:p>
        </w:tc>
      </w:tr>
      <w:tr w:rsidR="00EA31E7" w:rsidRPr="00D90D78" w14:paraId="413839C5" w14:textId="77777777" w:rsidTr="00E51BE1">
        <w:tc>
          <w:tcPr>
            <w:tcW w:w="9498" w:type="dxa"/>
            <w:vAlign w:val="center"/>
          </w:tcPr>
          <w:p w14:paraId="4978FABE" w14:textId="3769EC98" w:rsidR="00EA31E7" w:rsidRPr="00B33DFC" w:rsidRDefault="00EA31E7" w:rsidP="00EA31E7">
            <w:pPr>
              <w:spacing w:before="60" w:after="60" w:line="240" w:lineRule="auto"/>
            </w:pPr>
            <w:r w:rsidRPr="00B33DFC">
              <w:t>Připravuje, kontroluje a vyhodnocuje navržení harmonogramu realizovaných činností.</w:t>
            </w:r>
          </w:p>
        </w:tc>
      </w:tr>
      <w:tr w:rsidR="00EA31E7" w:rsidRPr="00D90D78" w14:paraId="33538291" w14:textId="77777777" w:rsidTr="00E51BE1">
        <w:tc>
          <w:tcPr>
            <w:tcW w:w="9498" w:type="dxa"/>
            <w:vAlign w:val="center"/>
          </w:tcPr>
          <w:p w14:paraId="6B15831B" w14:textId="77B4D419" w:rsidR="00EA31E7" w:rsidRPr="00B33DFC" w:rsidRDefault="00EA31E7" w:rsidP="00EA31E7">
            <w:pPr>
              <w:spacing w:before="60" w:after="60" w:line="240" w:lineRule="auto"/>
            </w:pPr>
            <w:r w:rsidRPr="00B33DFC">
              <w:t>Zajišťuje dodání projektových výstupů v požadovaném rozsahu, kvalitě a termínech a dodržení schváleného rozpočtu.</w:t>
            </w:r>
          </w:p>
        </w:tc>
      </w:tr>
    </w:tbl>
    <w:p w14:paraId="30D33C3D" w14:textId="767AA6AB"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3</w:t>
      </w:r>
    </w:p>
    <w:tbl>
      <w:tblPr>
        <w:tblStyle w:val="Mkatabulky"/>
        <w:tblW w:w="0" w:type="auto"/>
        <w:tblInd w:w="-5" w:type="dxa"/>
        <w:tblLook w:val="04A0" w:firstRow="1" w:lastRow="0" w:firstColumn="1" w:lastColumn="0" w:noHBand="0" w:noVBand="1"/>
      </w:tblPr>
      <w:tblGrid>
        <w:gridCol w:w="9498"/>
      </w:tblGrid>
      <w:tr w:rsidR="00E860C6" w:rsidRPr="00D90D78" w14:paraId="4268993C" w14:textId="77777777" w:rsidTr="00E51BE1">
        <w:tc>
          <w:tcPr>
            <w:tcW w:w="9498" w:type="dxa"/>
            <w:shd w:val="clear" w:color="auto" w:fill="EEECE1" w:themeFill="background2"/>
            <w:vAlign w:val="center"/>
          </w:tcPr>
          <w:p w14:paraId="32BAC6C7" w14:textId="0E802A3E" w:rsidR="00E860C6" w:rsidRPr="00D90D78" w:rsidRDefault="003552B9" w:rsidP="00E51BE1">
            <w:pPr>
              <w:spacing w:before="120"/>
              <w:jc w:val="both"/>
              <w:rPr>
                <w:color w:val="000000"/>
                <w:lang w:eastAsia="cs-CZ"/>
              </w:rPr>
            </w:pPr>
            <w:r>
              <w:rPr>
                <w:b/>
                <w:szCs w:val="22"/>
              </w:rPr>
              <w:t>ICT Business Analytik</w:t>
            </w:r>
            <w:r w:rsidR="00C60311">
              <w:rPr>
                <w:b/>
                <w:szCs w:val="22"/>
              </w:rPr>
              <w:t xml:space="preserve"> senior</w:t>
            </w:r>
          </w:p>
        </w:tc>
      </w:tr>
      <w:tr w:rsidR="00C60311" w:rsidRPr="00C60311" w14:paraId="31D1B4E2" w14:textId="77777777" w:rsidTr="00E51BE1">
        <w:tc>
          <w:tcPr>
            <w:tcW w:w="9498" w:type="dxa"/>
            <w:vAlign w:val="center"/>
          </w:tcPr>
          <w:p w14:paraId="41CB5D93" w14:textId="505271F7" w:rsidR="00C60311" w:rsidRPr="003552B9" w:rsidRDefault="00AF5B6F" w:rsidP="00C60311">
            <w:pPr>
              <w:spacing w:before="60" w:after="60" w:line="240" w:lineRule="auto"/>
            </w:pPr>
            <w:r w:rsidRPr="00AF5B6F">
              <w:t>Tvorbu dopadových analýz týkajících se zákaznického vývoje ve srovnání se standardní funkcionalitou.</w:t>
            </w:r>
          </w:p>
        </w:tc>
      </w:tr>
      <w:tr w:rsidR="003552B9" w:rsidRPr="00C60311" w14:paraId="10A19EB4" w14:textId="77777777" w:rsidTr="00E51BE1">
        <w:tc>
          <w:tcPr>
            <w:tcW w:w="9498" w:type="dxa"/>
            <w:vAlign w:val="center"/>
          </w:tcPr>
          <w:p w14:paraId="72ED31EF" w14:textId="470DC5F5" w:rsidR="003552B9" w:rsidRPr="003552B9" w:rsidRDefault="00AF5B6F" w:rsidP="00C60311">
            <w:pPr>
              <w:spacing w:before="60" w:after="60" w:line="240" w:lineRule="auto"/>
            </w:pPr>
            <w:r w:rsidRPr="00AF5B6F">
              <w:t>Zajištění korektního průběhu životního cyklu souvisejících dokumentů</w:t>
            </w:r>
          </w:p>
        </w:tc>
      </w:tr>
      <w:tr w:rsidR="00C60311" w:rsidRPr="00C60311" w14:paraId="2373BA08" w14:textId="77777777" w:rsidTr="00E51BE1">
        <w:tc>
          <w:tcPr>
            <w:tcW w:w="9498" w:type="dxa"/>
            <w:vAlign w:val="center"/>
          </w:tcPr>
          <w:p w14:paraId="55150BD4" w14:textId="26657BA6" w:rsidR="00C60311" w:rsidRPr="003552B9" w:rsidRDefault="00AF5B6F" w:rsidP="00C60311">
            <w:pPr>
              <w:spacing w:before="60" w:after="60" w:line="240" w:lineRule="auto"/>
            </w:pPr>
            <w:r w:rsidRPr="00AF5B6F">
              <w:t xml:space="preserve">Tvorbu business části zadání pro </w:t>
            </w:r>
            <w:r w:rsidR="00666788">
              <w:t>vývoj</w:t>
            </w:r>
          </w:p>
        </w:tc>
      </w:tr>
      <w:tr w:rsidR="003552B9" w:rsidRPr="00C60311" w14:paraId="6610C5A7" w14:textId="77777777" w:rsidTr="00E51BE1">
        <w:tc>
          <w:tcPr>
            <w:tcW w:w="9498" w:type="dxa"/>
            <w:vAlign w:val="center"/>
          </w:tcPr>
          <w:p w14:paraId="7DDEC3F7" w14:textId="01F77868" w:rsidR="003552B9" w:rsidRPr="003552B9" w:rsidRDefault="00AF5B6F" w:rsidP="00C60311">
            <w:pPr>
              <w:spacing w:before="60" w:after="60" w:line="240" w:lineRule="auto"/>
            </w:pPr>
            <w:r w:rsidRPr="00AF5B6F">
              <w:lastRenderedPageBreak/>
              <w:t>Sběr a analýza dat pro vývoj</w:t>
            </w:r>
          </w:p>
        </w:tc>
      </w:tr>
      <w:tr w:rsidR="00AF5B6F" w:rsidRPr="00C60311" w14:paraId="4B5D1A56" w14:textId="77777777" w:rsidTr="00E51BE1">
        <w:tc>
          <w:tcPr>
            <w:tcW w:w="9498" w:type="dxa"/>
            <w:vAlign w:val="center"/>
          </w:tcPr>
          <w:p w14:paraId="55CD986B" w14:textId="4B46388C" w:rsidR="00AF5B6F" w:rsidRPr="00AF5B6F" w:rsidRDefault="00AF5B6F" w:rsidP="00C60311">
            <w:pPr>
              <w:spacing w:before="60" w:after="60" w:line="240" w:lineRule="auto"/>
            </w:pPr>
            <w:r w:rsidRPr="00AF5B6F">
              <w:t>Příprava specifikace pro vývoj a testy aplikace</w:t>
            </w:r>
          </w:p>
        </w:tc>
      </w:tr>
      <w:tr w:rsidR="00AF5B6F" w:rsidRPr="00C60311" w14:paraId="4B45AC45" w14:textId="77777777" w:rsidTr="00E51BE1">
        <w:tc>
          <w:tcPr>
            <w:tcW w:w="9498" w:type="dxa"/>
            <w:vAlign w:val="center"/>
          </w:tcPr>
          <w:p w14:paraId="76523845" w14:textId="4D128843" w:rsidR="00666788" w:rsidRPr="00AF5B6F" w:rsidRDefault="00666788" w:rsidP="00C60311">
            <w:pPr>
              <w:spacing w:before="60" w:after="60" w:line="240" w:lineRule="auto"/>
            </w:pPr>
            <w:r w:rsidRPr="00666788">
              <w:t>Komunikace s vývojovým týmem ohledně navrženého řešení</w:t>
            </w:r>
          </w:p>
        </w:tc>
      </w:tr>
      <w:tr w:rsidR="00666788" w:rsidRPr="00C60311" w14:paraId="65D27CF2" w14:textId="77777777" w:rsidTr="00E51BE1">
        <w:tc>
          <w:tcPr>
            <w:tcW w:w="9498" w:type="dxa"/>
            <w:vAlign w:val="center"/>
          </w:tcPr>
          <w:p w14:paraId="0BD7833D" w14:textId="1A7C8D0E" w:rsidR="00666788" w:rsidRPr="00666788" w:rsidRDefault="00666788" w:rsidP="00C60311">
            <w:pPr>
              <w:spacing w:before="60" w:after="60" w:line="240" w:lineRule="auto"/>
            </w:pPr>
            <w:r>
              <w:t>Komunikace s klíčovým uživatelem ke specifikaci zadání pro vývoj</w:t>
            </w:r>
          </w:p>
        </w:tc>
      </w:tr>
      <w:tr w:rsidR="00666788" w:rsidRPr="00C60311" w14:paraId="57D96772" w14:textId="77777777" w:rsidTr="00E51BE1">
        <w:tc>
          <w:tcPr>
            <w:tcW w:w="9498" w:type="dxa"/>
            <w:vAlign w:val="center"/>
          </w:tcPr>
          <w:p w14:paraId="52065435" w14:textId="66DE7E40" w:rsidR="00666788" w:rsidRPr="00666788" w:rsidRDefault="00666788" w:rsidP="00C60311">
            <w:pPr>
              <w:spacing w:before="60" w:after="60" w:line="240" w:lineRule="auto"/>
            </w:pPr>
            <w:r w:rsidRPr="00666788">
              <w:t>Aktivní účast na celém procesu dodávky</w:t>
            </w:r>
            <w:r w:rsidR="001743A6">
              <w:t xml:space="preserve"> vývoje SW</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7A069842"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r w:rsidR="003552B9">
        <w:rPr>
          <w:rFonts w:eastAsiaTheme="majorEastAsia"/>
          <w:color w:val="4A442A" w:themeColor="background2" w:themeShade="40"/>
          <w:sz w:val="28"/>
          <w:szCs w:val="28"/>
        </w:rPr>
        <w:t xml:space="preserve">Enterprise </w:t>
      </w:r>
      <w:r w:rsidR="003C3772">
        <w:rPr>
          <w:rFonts w:eastAsiaTheme="majorEastAsia"/>
          <w:color w:val="4A442A" w:themeColor="background2" w:themeShade="40"/>
          <w:sz w:val="28"/>
          <w:szCs w:val="28"/>
        </w:rPr>
        <w:t>a</w:t>
      </w:r>
      <w:r w:rsidR="00171134">
        <w:rPr>
          <w:rFonts w:eastAsiaTheme="majorEastAsia"/>
          <w:color w:val="4A442A" w:themeColor="background2" w:themeShade="40"/>
          <w:sz w:val="28"/>
          <w:szCs w:val="28"/>
        </w:rPr>
        <w:t>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7066C559" w:rsidR="006D43EB" w:rsidRPr="00091145" w:rsidRDefault="006D43EB" w:rsidP="0007369B">
            <w:pPr>
              <w:spacing w:after="160" w:line="259" w:lineRule="auto"/>
              <w:jc w:val="both"/>
            </w:pPr>
            <w:r w:rsidRPr="00D71F43">
              <w:t xml:space="preserve">Počet MD: max. </w:t>
            </w:r>
            <w:r w:rsidR="003552B9">
              <w:t>15</w:t>
            </w:r>
            <w:r w:rsidR="003C3772" w:rsidRPr="00D71F43">
              <w:t xml:space="preserve"> </w:t>
            </w:r>
            <w:r w:rsidRPr="00D71F43">
              <w:t>MD (</w:t>
            </w:r>
            <w:r w:rsidR="003552B9">
              <w:t>12</w:t>
            </w:r>
            <w:r w:rsidR="003C3772">
              <w:t>0</w:t>
            </w:r>
            <w:r w:rsidR="003C3772" w:rsidRPr="00D71F43">
              <w:t xml:space="preserve"> </w:t>
            </w:r>
            <w:r w:rsidRPr="00D71F43">
              <w:t>člověkohodin)</w:t>
            </w:r>
          </w:p>
        </w:tc>
      </w:tr>
    </w:tbl>
    <w:p w14:paraId="2A2125E8" w14:textId="4106ABE1"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 xml:space="preserve">3.2 </w:t>
      </w:r>
      <w:r w:rsidR="003552B9">
        <w:rPr>
          <w:rFonts w:eastAsiaTheme="majorEastAsia"/>
          <w:color w:val="4A442A" w:themeColor="background2" w:themeShade="40"/>
          <w:sz w:val="28"/>
          <w:szCs w:val="28"/>
        </w:rPr>
        <w:t>Projektový manažer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4960F6D5" w:rsidR="00D90D78" w:rsidRPr="00091145" w:rsidRDefault="00D90D78" w:rsidP="00755B3C">
            <w:pPr>
              <w:spacing w:after="160" w:line="259" w:lineRule="auto"/>
              <w:jc w:val="both"/>
            </w:pPr>
            <w:r w:rsidRPr="00D71F43">
              <w:t xml:space="preserve">Počet MD: max. </w:t>
            </w:r>
            <w:r w:rsidR="003552B9">
              <w:t>15</w:t>
            </w:r>
            <w:r w:rsidR="003552B9" w:rsidRPr="00D71F43">
              <w:t xml:space="preserve"> </w:t>
            </w:r>
            <w:r w:rsidRPr="00D71F43">
              <w:t>MD (</w:t>
            </w:r>
            <w:r w:rsidR="003552B9">
              <w:t>12</w:t>
            </w:r>
            <w:r w:rsidR="003C3772">
              <w:t>0</w:t>
            </w:r>
            <w:r w:rsidR="003C3772" w:rsidRPr="00D71F43">
              <w:t xml:space="preserve"> </w:t>
            </w:r>
            <w:r w:rsidRPr="00D71F43">
              <w:t>člověkohodin)</w:t>
            </w:r>
          </w:p>
        </w:tc>
      </w:tr>
    </w:tbl>
    <w:p w14:paraId="0D560286" w14:textId="1AEA1287"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w:t>
      </w:r>
      <w:r w:rsidR="003552B9">
        <w:rPr>
          <w:rFonts w:eastAsiaTheme="majorEastAsia"/>
          <w:color w:val="4A442A" w:themeColor="background2" w:themeShade="40"/>
          <w:sz w:val="28"/>
          <w:szCs w:val="28"/>
        </w:rPr>
        <w:t>ICT Business Analytik</w:t>
      </w:r>
      <w:r w:rsidR="003C3772">
        <w:rPr>
          <w:rFonts w:eastAsiaTheme="majorEastAsia"/>
          <w:color w:val="4A442A" w:themeColor="background2" w:themeShade="40"/>
          <w:sz w:val="28"/>
          <w:szCs w:val="28"/>
        </w:rPr>
        <w:t xml:space="preserve">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4D75486B" w:rsidR="00D90D78" w:rsidRPr="00091145" w:rsidRDefault="00D90D78" w:rsidP="00755B3C">
            <w:pPr>
              <w:spacing w:after="160" w:line="259" w:lineRule="auto"/>
              <w:jc w:val="both"/>
            </w:pPr>
            <w:r w:rsidRPr="00D71F43">
              <w:t xml:space="preserve">Počet MD: max. </w:t>
            </w:r>
            <w:r w:rsidR="003552B9">
              <w:t>15</w:t>
            </w:r>
            <w:r w:rsidR="00171134" w:rsidRPr="00D71F43">
              <w:t xml:space="preserve"> </w:t>
            </w:r>
            <w:r w:rsidRPr="00D71F43">
              <w:t>MD (</w:t>
            </w:r>
            <w:r w:rsidR="003552B9">
              <w:t>1</w:t>
            </w:r>
            <w:r w:rsidR="003C3772">
              <w:t>20</w:t>
            </w:r>
            <w:r w:rsidR="003C3772" w:rsidRPr="00D71F43">
              <w:t xml:space="preserve"> </w:t>
            </w:r>
            <w:r w:rsidRPr="00D71F43">
              <w:t>člověkohodin)</w:t>
            </w:r>
          </w:p>
        </w:tc>
      </w:tr>
    </w:tbl>
    <w:p w14:paraId="488AAFF4" w14:textId="0C0E37DF" w:rsidR="00D90D78" w:rsidRDefault="00D90D78" w:rsidP="00D90D78">
      <w:pPr>
        <w:spacing w:before="360" w:after="240" w:line="240" w:lineRule="auto"/>
        <w:rPr>
          <w:rFonts w:eastAsiaTheme="majorEastAsia"/>
          <w:color w:val="4A442A" w:themeColor="background2" w:themeShade="40"/>
          <w:sz w:val="28"/>
          <w:szCs w:val="28"/>
        </w:rPr>
      </w:pPr>
    </w:p>
    <w:p w14:paraId="376D82A6" w14:textId="77777777" w:rsidR="003552B9" w:rsidRDefault="003552B9" w:rsidP="00D90D78">
      <w:pPr>
        <w:tabs>
          <w:tab w:val="center" w:pos="4819"/>
        </w:tabs>
        <w:rPr>
          <w:rFonts w:eastAsiaTheme="majorEastAsia"/>
          <w:sz w:val="28"/>
          <w:szCs w:val="28"/>
        </w:rPr>
      </w:pPr>
    </w:p>
    <w:p w14:paraId="6FD8C090" w14:textId="77777777" w:rsidR="003552B9" w:rsidRDefault="003552B9" w:rsidP="00D90D78">
      <w:pPr>
        <w:tabs>
          <w:tab w:val="center" w:pos="4819"/>
        </w:tabs>
        <w:rPr>
          <w:rFonts w:eastAsiaTheme="majorEastAsia"/>
          <w:sz w:val="28"/>
          <w:szCs w:val="28"/>
        </w:rPr>
      </w:pPr>
    </w:p>
    <w:p w14:paraId="0E8E4740" w14:textId="489B6629" w:rsidR="003552B9" w:rsidRPr="00D90D78" w:rsidRDefault="003552B9" w:rsidP="00D90D78">
      <w:pPr>
        <w:tabs>
          <w:tab w:val="center" w:pos="4819"/>
        </w:tabs>
        <w:rPr>
          <w:ins w:id="62" w:author="Autor" w:date="2024-05-17T09:55:00Z"/>
          <w:rFonts w:eastAsiaTheme="majorEastAsia"/>
          <w:sz w:val="28"/>
          <w:szCs w:val="28"/>
        </w:rPr>
        <w:sectPr w:rsidR="003552B9" w:rsidRPr="00D90D78" w:rsidSect="00E23684">
          <w:footerReference w:type="default" r:id="rId17"/>
          <w:footerReference w:type="first" r:id="rId18"/>
          <w:footnotePr>
            <w:numFmt w:val="chicago"/>
          </w:footnotePr>
          <w:pgSz w:w="11906" w:h="16838" w:code="9"/>
          <w:pgMar w:top="1134" w:right="1134" w:bottom="1134" w:left="1134" w:header="709" w:footer="425" w:gutter="0"/>
          <w:pgNumType w:start="1"/>
          <w:cols w:space="708"/>
          <w:docGrid w:linePitch="360"/>
        </w:sectPr>
      </w:pP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61"/>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7635057F" w:rsidR="00D90D78" w:rsidRPr="005538A0" w:rsidRDefault="003552B9" w:rsidP="00755B3C">
            <w:pPr>
              <w:ind w:left="2"/>
              <w:rPr>
                <w:rFonts w:eastAsia="Calibri"/>
                <w:b/>
                <w:sz w:val="20"/>
                <w:szCs w:val="20"/>
                <w:lang w:eastAsia="cs-CZ"/>
              </w:rPr>
            </w:pPr>
            <w:r>
              <w:rPr>
                <w:rFonts w:eastAsia="Calibri"/>
                <w:sz w:val="20"/>
                <w:szCs w:val="20"/>
                <w:lang w:eastAsia="cs-CZ"/>
              </w:rPr>
              <w:t xml:space="preserve">Enterprise </w:t>
            </w:r>
            <w:r w:rsidR="00EC56C9">
              <w:rPr>
                <w:rFonts w:eastAsia="Calibri"/>
                <w:sz w:val="20"/>
                <w:szCs w:val="20"/>
                <w:lang w:eastAsia="cs-CZ"/>
              </w:rPr>
              <w:t>a</w:t>
            </w:r>
            <w:r w:rsidR="00171134">
              <w:rPr>
                <w:rFonts w:eastAsia="Calibri"/>
                <w:sz w:val="20"/>
                <w:szCs w:val="20"/>
                <w:lang w:eastAsia="cs-CZ"/>
              </w:rPr>
              <w:t>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0594E0DC" w:rsidR="00D90D78" w:rsidRPr="005538A0" w:rsidRDefault="003552B9" w:rsidP="00755B3C">
            <w:pPr>
              <w:ind w:left="2"/>
              <w:rPr>
                <w:rFonts w:eastAsia="Calibri"/>
                <w:b/>
                <w:sz w:val="20"/>
                <w:szCs w:val="20"/>
                <w:lang w:eastAsia="cs-CZ"/>
              </w:rPr>
            </w:pPr>
            <w:r>
              <w:rPr>
                <w:rFonts w:eastAsia="Calibri"/>
                <w:sz w:val="20"/>
                <w:szCs w:val="20"/>
                <w:lang w:eastAsia="cs-CZ"/>
              </w:rPr>
              <w:t>Projektový manažer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111422C5" w:rsidR="00D90D78" w:rsidRPr="00D90D78" w:rsidRDefault="00EC56C9" w:rsidP="00755B3C">
            <w:pPr>
              <w:rPr>
                <w:rFonts w:eastAsia="Calibri"/>
                <w:bCs/>
                <w:sz w:val="20"/>
                <w:szCs w:val="20"/>
                <w:lang w:eastAsia="cs-CZ"/>
              </w:rPr>
            </w:pPr>
            <w:r>
              <w:rPr>
                <w:rFonts w:eastAsia="Calibri"/>
                <w:bCs/>
                <w:sz w:val="20"/>
                <w:szCs w:val="20"/>
                <w:lang w:eastAsia="cs-CZ"/>
              </w:rPr>
              <w:t>1 osoba</w:t>
            </w:r>
          </w:p>
        </w:tc>
      </w:tr>
      <w:tr w:rsidR="00EC56C9" w14:paraId="0091A161"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40C43" w14:textId="7ACBB7C5" w:rsidR="00EC56C9" w:rsidRDefault="003552B9" w:rsidP="00EC56C9">
            <w:pPr>
              <w:ind w:left="2"/>
              <w:rPr>
                <w:rFonts w:eastAsia="Calibri"/>
                <w:sz w:val="20"/>
                <w:szCs w:val="20"/>
                <w:lang w:eastAsia="cs-CZ"/>
              </w:rPr>
            </w:pPr>
            <w:r>
              <w:rPr>
                <w:rFonts w:eastAsia="Calibri"/>
                <w:sz w:val="20"/>
                <w:szCs w:val="20"/>
                <w:lang w:eastAsia="cs-CZ"/>
              </w:rPr>
              <w:t>ICT Business Analytik</w:t>
            </w:r>
            <w:r w:rsidR="00EC56C9">
              <w:rPr>
                <w:rFonts w:eastAsia="Calibri"/>
                <w:sz w:val="20"/>
                <w:szCs w:val="20"/>
                <w:lang w:eastAsia="cs-CZ"/>
              </w:rPr>
              <w:t xml:space="preserve">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739CF" w14:textId="730EAA0D" w:rsidR="00EC56C9" w:rsidRDefault="00EC56C9" w:rsidP="00EC56C9">
            <w:pPr>
              <w:rPr>
                <w:rFonts w:eastAsia="Calibri"/>
                <w:bCs/>
                <w:sz w:val="20"/>
                <w:szCs w:val="20"/>
                <w:lang w:eastAsia="cs-CZ"/>
              </w:rPr>
            </w:pPr>
            <w:r w:rsidRPr="00D90D78">
              <w:rPr>
                <w:rFonts w:eastAsia="Calibri"/>
                <w:bCs/>
                <w:sz w:val="20"/>
                <w:szCs w:val="20"/>
                <w:lang w:eastAsia="cs-CZ"/>
              </w:rPr>
              <w:t>1 osoba</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2263DA61" w:rsidR="00D90D78" w:rsidRPr="009B376F" w:rsidRDefault="003552B9" w:rsidP="00755B3C">
            <w:pPr>
              <w:keepNext/>
              <w:keepLines/>
              <w:jc w:val="center"/>
              <w:rPr>
                <w:rFonts w:eastAsia="Calibri"/>
                <w:sz w:val="18"/>
                <w:szCs w:val="18"/>
                <w:lang w:eastAsia="cs-CZ"/>
              </w:rPr>
            </w:pPr>
            <w:r>
              <w:rPr>
                <w:rFonts w:eastAsia="Calibri"/>
                <w:bCs/>
                <w:sz w:val="20"/>
                <w:szCs w:val="20"/>
                <w:lang w:eastAsia="cs-CZ"/>
              </w:rPr>
              <w:t>Enterprise</w:t>
            </w:r>
            <w:r w:rsidRPr="00EC56C9">
              <w:rPr>
                <w:rFonts w:eastAsia="Calibri"/>
                <w:bCs/>
                <w:sz w:val="20"/>
                <w:szCs w:val="20"/>
                <w:lang w:eastAsia="cs-CZ"/>
              </w:rPr>
              <w:t xml:space="preserve"> </w:t>
            </w:r>
            <w:r w:rsidR="00EC56C9" w:rsidRPr="00EC56C9">
              <w:rPr>
                <w:rFonts w:eastAsia="Calibri"/>
                <w:bCs/>
                <w:sz w:val="20"/>
                <w:szCs w:val="20"/>
                <w:lang w:eastAsia="cs-CZ"/>
              </w:rPr>
              <w:t>architekt</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5086A466" w:rsidR="00D90D78" w:rsidRPr="003627F6" w:rsidRDefault="003552B9" w:rsidP="00755B3C">
            <w:pPr>
              <w:keepNext/>
              <w:keepLines/>
              <w:jc w:val="center"/>
              <w:rPr>
                <w:rFonts w:eastAsia="Calibri"/>
                <w:bCs/>
                <w:sz w:val="20"/>
                <w:szCs w:val="20"/>
                <w:lang w:eastAsia="cs-CZ"/>
              </w:rPr>
            </w:pPr>
            <w:r>
              <w:rPr>
                <w:rFonts w:eastAsia="Calibri"/>
                <w:bCs/>
                <w:sz w:val="20"/>
                <w:szCs w:val="20"/>
                <w:lang w:eastAsia="cs-CZ"/>
              </w:rPr>
              <w:t>Projektový manažer</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585DC8CE" w:rsidR="00D90D78" w:rsidRPr="009B376F" w:rsidRDefault="003552B9" w:rsidP="00D90D78">
            <w:pPr>
              <w:keepNext/>
              <w:keepLines/>
              <w:jc w:val="center"/>
              <w:rPr>
                <w:rFonts w:eastAsia="Calibri"/>
                <w:sz w:val="18"/>
                <w:szCs w:val="18"/>
                <w:lang w:eastAsia="cs-CZ"/>
              </w:rPr>
            </w:pPr>
            <w:r>
              <w:rPr>
                <w:rFonts w:eastAsia="Calibri"/>
                <w:bCs/>
                <w:sz w:val="20"/>
                <w:szCs w:val="20"/>
                <w:lang w:eastAsia="cs-CZ"/>
              </w:rPr>
              <w:t>ICT Business Analytik</w:t>
            </w:r>
            <w:r w:rsidR="00EC56C9">
              <w:rPr>
                <w:rFonts w:eastAsia="Calibri"/>
                <w:bCs/>
                <w:sz w:val="20"/>
                <w:szCs w:val="20"/>
                <w:lang w:eastAsia="cs-CZ"/>
              </w:rPr>
              <w:t xml:space="preserve"> senior</w:t>
            </w:r>
          </w:p>
        </w:tc>
        <w:tc>
          <w:tcPr>
            <w:tcW w:w="1181"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EC56C9"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547288B0" w:rsidR="00D90D78" w:rsidRPr="00EC56C9" w:rsidRDefault="003552B9" w:rsidP="00E93A02">
            <w:pPr>
              <w:ind w:left="2"/>
              <w:rPr>
                <w:b/>
                <w:bCs/>
                <w:sz w:val="20"/>
                <w:szCs w:val="20"/>
              </w:rPr>
            </w:pPr>
            <w:r>
              <w:rPr>
                <w:b/>
                <w:bCs/>
                <w:sz w:val="20"/>
                <w:szCs w:val="20"/>
              </w:rPr>
              <w:t>Enterprise</w:t>
            </w:r>
            <w:r w:rsidRPr="00EC56C9">
              <w:rPr>
                <w:b/>
                <w:bCs/>
                <w:sz w:val="20"/>
                <w:szCs w:val="20"/>
              </w:rPr>
              <w:t xml:space="preserve"> </w:t>
            </w:r>
            <w:r w:rsidR="00EC56C9" w:rsidRPr="00EC56C9">
              <w:rPr>
                <w:b/>
                <w:bCs/>
                <w:sz w:val="20"/>
                <w:szCs w:val="20"/>
              </w:rPr>
              <w:t>architekt</w:t>
            </w:r>
          </w:p>
        </w:tc>
      </w:tr>
      <w:tr w:rsidR="009B3A1E" w:rsidRPr="00EC56C9"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231932F6" w:rsidR="009B3A1E" w:rsidRPr="00EC56C9" w:rsidRDefault="00EA31E7" w:rsidP="009B3A1E">
            <w:pPr>
              <w:ind w:left="2"/>
              <w:rPr>
                <w:sz w:val="20"/>
                <w:szCs w:val="20"/>
              </w:rPr>
            </w:pPr>
            <w:r w:rsidRPr="00EA31E7">
              <w:rPr>
                <w:sz w:val="20"/>
                <w:szCs w:val="20"/>
              </w:rPr>
              <w:t>Minimálně 4 roky praxe na pozici Enterprise architekta nebo na obdobné vedoucí pozici, v rámci které Odborná role řídila nebo vytvářela architekturu ICT systémů podniku/organizace</w:t>
            </w:r>
          </w:p>
        </w:tc>
      </w:tr>
      <w:tr w:rsidR="009B3A1E" w:rsidRPr="00EC56C9"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2C56E592" w:rsidR="009B3A1E" w:rsidRPr="00EC56C9" w:rsidRDefault="00EC56C9" w:rsidP="009B3A1E">
            <w:pPr>
              <w:ind w:left="2"/>
              <w:rPr>
                <w:sz w:val="20"/>
                <w:szCs w:val="20"/>
              </w:rPr>
            </w:pPr>
            <w:r w:rsidRPr="00EC56C9">
              <w:rPr>
                <w:sz w:val="20"/>
                <w:szCs w:val="20"/>
              </w:rPr>
              <w:t>Minimálně řádně ukončené středoškolské vzdělání s maturitou</w:t>
            </w:r>
          </w:p>
        </w:tc>
      </w:tr>
      <w:tr w:rsidR="0041666F" w:rsidRPr="00EC56C9"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529778E1" w:rsidR="0041666F" w:rsidRPr="00EC56C9" w:rsidRDefault="00EA31E7" w:rsidP="009B3A1E">
            <w:pPr>
              <w:ind w:left="2"/>
              <w:rPr>
                <w:sz w:val="20"/>
                <w:szCs w:val="20"/>
              </w:rPr>
            </w:pPr>
            <w:r w:rsidRPr="00EA31E7">
              <w:rPr>
                <w:sz w:val="20"/>
                <w:szCs w:val="20"/>
              </w:rPr>
              <w:lastRenderedPageBreak/>
              <w:t>Znalost Archimate</w:t>
            </w:r>
            <w:r w:rsidR="00F2397F">
              <w:rPr>
                <w:sz w:val="20"/>
                <w:szCs w:val="20"/>
              </w:rPr>
              <w:t>, Togaf, modelování ve Sparx EA</w:t>
            </w:r>
          </w:p>
        </w:tc>
      </w:tr>
      <w:tr w:rsidR="007E4717" w:rsidRPr="00EC56C9" w14:paraId="2563E994"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F71A215" w14:textId="5940879B" w:rsidR="007E4717" w:rsidRPr="00EC56C9" w:rsidRDefault="00EC56C9" w:rsidP="009B3A1E">
            <w:pPr>
              <w:ind w:left="2"/>
              <w:rPr>
                <w:sz w:val="20"/>
                <w:szCs w:val="20"/>
                <w:lang w:eastAsia="cs-CZ"/>
              </w:rPr>
            </w:pPr>
            <w:r w:rsidRPr="00EC56C9">
              <w:rPr>
                <w:sz w:val="20"/>
                <w:szCs w:val="20"/>
                <w:lang w:eastAsia="cs-CZ"/>
              </w:rPr>
              <w:t>Znalost českého nebo slovenského jazyka, včetně odborné terminologie týkající se předmětu Veřejné zakázky (písemný i mluvený projev), znalost tvorby podkladů, výstupů a další dokumentace na odborné úrovni v českém, případně slovenském jazyce</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33120E51" w:rsidR="00461A80" w:rsidRPr="00EE59BE" w:rsidRDefault="00EC56C9" w:rsidP="00CE6680">
            <w:pPr>
              <w:spacing w:before="240" w:after="240" w:line="240" w:lineRule="auto"/>
              <w:jc w:val="both"/>
              <w:rPr>
                <w:sz w:val="20"/>
                <w:szCs w:val="20"/>
              </w:rPr>
            </w:pPr>
            <w:r>
              <w:rPr>
                <w:rFonts w:ascii="Calibri" w:hAnsi="Calibri" w:cs="Calibri"/>
                <w:bCs/>
                <w:sz w:val="20"/>
                <w:szCs w:val="20"/>
                <w:lang w:eastAsia="cs-CZ"/>
              </w:rPr>
              <w:t xml:space="preserve">Účast na minimálně 2 ICT projektech v oblasti sektoru </w:t>
            </w:r>
            <w:r>
              <w:rPr>
                <w:rFonts w:ascii="Calibri" w:hAnsi="Calibri" w:cs="Calibri"/>
                <w:i/>
                <w:sz w:val="20"/>
                <w:szCs w:val="20"/>
              </w:rPr>
              <w:t xml:space="preserve">Telekomunikace </w:t>
            </w:r>
            <w:r>
              <w:rPr>
                <w:rFonts w:ascii="Calibri" w:hAnsi="Calibri" w:cs="Calibri"/>
                <w:iCs/>
                <w:sz w:val="20"/>
                <w:szCs w:val="20"/>
              </w:rPr>
              <w:t>nebo</w:t>
            </w:r>
            <w:r>
              <w:rPr>
                <w:rFonts w:ascii="Calibri" w:hAnsi="Calibri" w:cs="Calibri"/>
                <w:i/>
                <w:sz w:val="20"/>
                <w:szCs w:val="20"/>
              </w:rPr>
              <w:t xml:space="preserve"> Bankovnictví </w:t>
            </w:r>
            <w:r>
              <w:rPr>
                <w:rFonts w:ascii="Calibri" w:hAnsi="Calibri" w:cs="Calibri"/>
                <w:iCs/>
                <w:sz w:val="20"/>
                <w:szCs w:val="20"/>
              </w:rPr>
              <w:t>nebo</w:t>
            </w:r>
            <w:r>
              <w:rPr>
                <w:rFonts w:ascii="Calibri" w:hAnsi="Calibri" w:cs="Calibri"/>
                <w:i/>
                <w:sz w:val="20"/>
                <w:szCs w:val="20"/>
              </w:rPr>
              <w:t xml:space="preserve"> Energetika </w:t>
            </w:r>
            <w:r>
              <w:rPr>
                <w:rFonts w:ascii="Calibri" w:hAnsi="Calibri" w:cs="Calibri"/>
                <w:iCs/>
                <w:sz w:val="20"/>
                <w:szCs w:val="20"/>
              </w:rPr>
              <w:t>nebo</w:t>
            </w:r>
            <w:r>
              <w:rPr>
                <w:rFonts w:ascii="Calibri" w:hAnsi="Calibri" w:cs="Calibri"/>
                <w:i/>
                <w:sz w:val="20"/>
                <w:szCs w:val="20"/>
              </w:rPr>
              <w:t xml:space="preserve"> Veřejný sektor,</w:t>
            </w:r>
            <w:r>
              <w:rPr>
                <w:rFonts w:ascii="Calibri" w:hAnsi="Calibri" w:cs="Calibri"/>
                <w:bCs/>
                <w:sz w:val="20"/>
                <w:szCs w:val="20"/>
                <w:lang w:eastAsia="cs-CZ"/>
              </w:rPr>
              <w:t xml:space="preserve"> </w:t>
            </w:r>
            <w:r w:rsidRPr="00E7605E">
              <w:rPr>
                <w:rFonts w:ascii="Calibri" w:hAnsi="Calibri" w:cs="Calibri"/>
                <w:bCs/>
                <w:sz w:val="20"/>
                <w:szCs w:val="20"/>
                <w:lang w:eastAsia="cs-CZ"/>
              </w:rPr>
              <w:t xml:space="preserve">přičemž účast na každém z projektů trvala minimálně 6 měsíců a zároveň práce Odborné role na každém z projektů odpovídala rozsahu minimálně </w:t>
            </w:r>
            <w:r w:rsidR="00B33DFC">
              <w:rPr>
                <w:rFonts w:ascii="Calibri" w:hAnsi="Calibri" w:cs="Calibri"/>
                <w:bCs/>
                <w:sz w:val="20"/>
                <w:szCs w:val="20"/>
                <w:lang w:eastAsia="cs-CZ"/>
              </w:rPr>
              <w:t>36 člověkohodin</w:t>
            </w:r>
            <w:r>
              <w:rPr>
                <w:rFonts w:ascii="Calibri" w:hAnsi="Calibri" w:cs="Calibri"/>
                <w:bCs/>
                <w:sz w:val="20"/>
                <w:szCs w:val="20"/>
                <w:lang w:eastAsia="cs-CZ"/>
              </w:rPr>
              <w:t xml:space="preserve"> za uvedené období.</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C061E2"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3821A8FD" w:rsidR="00E93A02" w:rsidRPr="00C061E2" w:rsidRDefault="00EA31E7" w:rsidP="00E93A02">
            <w:pPr>
              <w:ind w:left="2"/>
              <w:rPr>
                <w:b/>
                <w:bCs/>
                <w:sz w:val="20"/>
                <w:szCs w:val="20"/>
              </w:rPr>
            </w:pPr>
            <w:r>
              <w:rPr>
                <w:b/>
                <w:bCs/>
                <w:sz w:val="20"/>
                <w:szCs w:val="20"/>
              </w:rPr>
              <w:t>Projektový manažer</w:t>
            </w:r>
          </w:p>
        </w:tc>
      </w:tr>
      <w:tr w:rsidR="00E93A02" w:rsidRPr="00C061E2"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134E570F" w:rsidR="00E93A02" w:rsidRPr="00C061E2" w:rsidRDefault="00EA31E7" w:rsidP="00755B3C">
            <w:pPr>
              <w:ind w:left="2"/>
              <w:rPr>
                <w:sz w:val="20"/>
                <w:szCs w:val="20"/>
              </w:rPr>
            </w:pPr>
            <w:r w:rsidRPr="00EA31E7">
              <w:rPr>
                <w:sz w:val="20"/>
                <w:szCs w:val="20"/>
              </w:rPr>
              <w:t>Minimálně 5 let praxe v projektovém řízení v oblasti ICT</w:t>
            </w:r>
          </w:p>
        </w:tc>
      </w:tr>
      <w:tr w:rsidR="00E93A02" w:rsidRPr="00C061E2"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2B98BEBD" w:rsidR="00E93A02" w:rsidRPr="00C061E2" w:rsidRDefault="0041666F" w:rsidP="00755B3C">
            <w:pPr>
              <w:ind w:left="2"/>
              <w:rPr>
                <w:sz w:val="20"/>
                <w:szCs w:val="20"/>
              </w:rPr>
            </w:pPr>
            <w:r w:rsidRPr="00C061E2">
              <w:rPr>
                <w:sz w:val="20"/>
                <w:szCs w:val="20"/>
              </w:rPr>
              <w:t>Minimálně řádně ukončené středoškolské vzdělání s maturitou</w:t>
            </w:r>
          </w:p>
        </w:tc>
      </w:tr>
      <w:tr w:rsidR="00E93A02" w:rsidRPr="00C061E2"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01A47DE5" w:rsidR="00E93A02" w:rsidRPr="00C061E2" w:rsidRDefault="00EA31E7" w:rsidP="00755B3C">
            <w:pPr>
              <w:ind w:left="2"/>
              <w:rPr>
                <w:sz w:val="20"/>
                <w:szCs w:val="20"/>
                <w:lang w:eastAsia="cs-CZ"/>
              </w:rPr>
            </w:pPr>
            <w:r w:rsidRPr="00EA31E7">
              <w:rPr>
                <w:rFonts w:eastAsia="Times New Roman"/>
                <w:sz w:val="20"/>
                <w:szCs w:val="20"/>
                <w:lang w:eastAsia="cs-CZ"/>
              </w:rPr>
              <w:t>Znalost Microsoft Office</w:t>
            </w:r>
            <w:r w:rsidR="00F2397F">
              <w:rPr>
                <w:rFonts w:eastAsia="Times New Roman"/>
                <w:sz w:val="20"/>
                <w:szCs w:val="20"/>
                <w:lang w:eastAsia="cs-CZ"/>
              </w:rPr>
              <w:t>, Microsoft Project</w:t>
            </w:r>
          </w:p>
        </w:tc>
      </w:tr>
      <w:tr w:rsidR="0041666F" w:rsidRPr="00C061E2" w14:paraId="569A0455"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EF921FF" w14:textId="78859775" w:rsidR="0041666F" w:rsidRPr="00C061E2" w:rsidRDefault="00EA31E7" w:rsidP="00755B3C">
            <w:pPr>
              <w:ind w:left="2"/>
              <w:rPr>
                <w:sz w:val="20"/>
                <w:szCs w:val="20"/>
              </w:rPr>
            </w:pPr>
            <w:r w:rsidRPr="00EA31E7">
              <w:rPr>
                <w:sz w:val="20"/>
                <w:szCs w:val="20"/>
              </w:rPr>
              <w:t>Znalost řízení projektu v PPM systému (např. Jira, Clarity, Azure DevOps)</w:t>
            </w:r>
          </w:p>
        </w:tc>
      </w:tr>
      <w:tr w:rsidR="0041666F" w:rsidRPr="00C061E2" w14:paraId="0C0CD9B2"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7347296B" w14:textId="58C1FD81" w:rsidR="0041666F" w:rsidRPr="00C061E2" w:rsidRDefault="00C061E2" w:rsidP="00755B3C">
            <w:pPr>
              <w:ind w:left="2"/>
              <w:rPr>
                <w:sz w:val="20"/>
                <w:szCs w:val="20"/>
              </w:rPr>
            </w:pPr>
            <w:r w:rsidRPr="00C061E2">
              <w:rPr>
                <w:sz w:val="20"/>
                <w:szCs w:val="20"/>
              </w:rPr>
              <w:t>Znalost českého nebo slovenského jazyka, včetně odborné terminologie týkající se předmětu Veřejné zakázky (písemný i mluvený projev).</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C061E2"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0609DF01" w:rsidR="00E93A02" w:rsidRPr="00C061E2" w:rsidRDefault="00C061E2" w:rsidP="00755B3C">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přičemž účast na každém z projektů trvala minimálně 6 měsíců a zároveň práce Odborné role na každém z projektů odpovídala rozsahu minimálně </w:t>
            </w:r>
            <w:r w:rsidR="00B33DFC" w:rsidRPr="00B33DFC">
              <w:rPr>
                <w:bCs/>
                <w:sz w:val="20"/>
                <w:szCs w:val="20"/>
                <w:lang w:eastAsia="cs-CZ"/>
              </w:rPr>
              <w:t xml:space="preserve">36 člověkohodin </w:t>
            </w:r>
            <w:r w:rsidRPr="00C061E2">
              <w:rPr>
                <w:bCs/>
                <w:sz w:val="20"/>
                <w:szCs w:val="20"/>
                <w:lang w:eastAsia="cs-CZ"/>
              </w:rPr>
              <w:t>za uvedené období.</w:t>
            </w:r>
          </w:p>
        </w:tc>
      </w:tr>
    </w:tbl>
    <w:p w14:paraId="160336C9" w14:textId="66AE789E" w:rsidR="00C061E2" w:rsidRPr="008B0DC7" w:rsidRDefault="00C061E2" w:rsidP="00C061E2">
      <w:pPr>
        <w:pStyle w:val="RLTextlnkuslovan"/>
        <w:numPr>
          <w:ilvl w:val="0"/>
          <w:numId w:val="0"/>
        </w:numPr>
        <w:spacing w:before="360" w:after="240" w:line="240" w:lineRule="auto"/>
        <w:jc w:val="left"/>
        <w:rPr>
          <w:b/>
          <w:sz w:val="24"/>
          <w:szCs w:val="24"/>
        </w:rPr>
      </w:pPr>
      <w:r>
        <w:rPr>
          <w:b/>
          <w:sz w:val="24"/>
          <w:szCs w:val="24"/>
        </w:rPr>
        <w:t>3.3</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481214B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4597CB6" w14:textId="6CDDC7AD" w:rsidR="00C061E2" w:rsidRPr="00E93A02" w:rsidRDefault="00EA31E7" w:rsidP="00E51BE1">
            <w:pPr>
              <w:ind w:left="2"/>
              <w:rPr>
                <w:b/>
                <w:bCs/>
                <w:sz w:val="20"/>
                <w:szCs w:val="20"/>
              </w:rPr>
            </w:pPr>
            <w:r>
              <w:rPr>
                <w:b/>
                <w:bCs/>
                <w:sz w:val="20"/>
                <w:szCs w:val="20"/>
              </w:rPr>
              <w:t>ICT Business Analytik</w:t>
            </w:r>
            <w:r w:rsidR="00C061E2">
              <w:rPr>
                <w:b/>
                <w:bCs/>
                <w:sz w:val="20"/>
                <w:szCs w:val="20"/>
              </w:rPr>
              <w:t xml:space="preserve"> senior</w:t>
            </w:r>
          </w:p>
        </w:tc>
      </w:tr>
      <w:tr w:rsidR="00C061E2" w:rsidRPr="00C061E2" w14:paraId="6213B72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8B20FC3" w14:textId="4E408149" w:rsidR="00C061E2" w:rsidRPr="00C061E2" w:rsidRDefault="00EA31E7" w:rsidP="00E51BE1">
            <w:pPr>
              <w:ind w:left="2"/>
              <w:rPr>
                <w:sz w:val="20"/>
                <w:szCs w:val="20"/>
              </w:rPr>
            </w:pPr>
            <w:r w:rsidRPr="00EA31E7">
              <w:rPr>
                <w:sz w:val="20"/>
                <w:szCs w:val="20"/>
              </w:rPr>
              <w:t>Minimálně 5 let praxe s tvorbou analýzy v BPMN a UML</w:t>
            </w:r>
          </w:p>
        </w:tc>
      </w:tr>
      <w:tr w:rsidR="00C061E2" w:rsidRPr="00C061E2" w14:paraId="3137D833"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2965609B" w14:textId="77777777" w:rsidR="00C061E2" w:rsidRPr="00C061E2" w:rsidRDefault="00C061E2" w:rsidP="00E51BE1">
            <w:pPr>
              <w:ind w:left="2"/>
              <w:rPr>
                <w:sz w:val="20"/>
                <w:szCs w:val="20"/>
              </w:rPr>
            </w:pPr>
            <w:r w:rsidRPr="00C061E2">
              <w:rPr>
                <w:sz w:val="20"/>
                <w:szCs w:val="20"/>
              </w:rPr>
              <w:t>Minimálně řádně ukončené středoškolské vzdělání s maturitou</w:t>
            </w:r>
          </w:p>
        </w:tc>
      </w:tr>
      <w:tr w:rsidR="00C061E2" w:rsidRPr="00C061E2" w14:paraId="03C5037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66DF7B7" w14:textId="1BACBFB6" w:rsidR="00C061E2" w:rsidRPr="00C061E2" w:rsidRDefault="00EA31E7" w:rsidP="00E51BE1">
            <w:pPr>
              <w:ind w:left="2"/>
              <w:rPr>
                <w:sz w:val="20"/>
                <w:szCs w:val="20"/>
                <w:lang w:eastAsia="cs-CZ"/>
              </w:rPr>
            </w:pPr>
            <w:r w:rsidRPr="00EA31E7">
              <w:rPr>
                <w:rFonts w:eastAsia="Times New Roman"/>
                <w:sz w:val="20"/>
                <w:szCs w:val="20"/>
                <w:lang w:eastAsia="cs-CZ"/>
              </w:rPr>
              <w:lastRenderedPageBreak/>
              <w:t>Znalost návrhu datového modelu, procesního modelu, případně UC diagramů a jejich modelování ve Sparx EA</w:t>
            </w:r>
          </w:p>
        </w:tc>
      </w:tr>
      <w:tr w:rsidR="00C061E2" w:rsidRPr="00C061E2" w14:paraId="2C1B90E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0482E0D" w14:textId="377BA7CD" w:rsidR="00C061E2" w:rsidRPr="00C061E2" w:rsidRDefault="00C061E2" w:rsidP="00E51BE1">
            <w:pPr>
              <w:ind w:left="2"/>
              <w:rPr>
                <w:sz w:val="20"/>
                <w:szCs w:val="20"/>
              </w:rPr>
            </w:pPr>
            <w:r w:rsidRPr="00C061E2">
              <w:rPr>
                <w:sz w:val="20"/>
                <w:szCs w:val="20"/>
              </w:rPr>
              <w:t>Znalost českého nebo slovenského jazyka, včetně odborné terminologie týkající se předmětu Veřejné zakázky (písemný i mluvený projev).</w:t>
            </w:r>
          </w:p>
        </w:tc>
      </w:tr>
    </w:tbl>
    <w:p w14:paraId="3891A749"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03571F25"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6CB610E"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38E17F73"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405285BD" w14:textId="355CFD5D" w:rsidR="00C061E2" w:rsidRPr="00C061E2" w:rsidRDefault="00C061E2" w:rsidP="00E51BE1">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z toho předmětem 1 z uvedených ICT projektů byla realizace nebo podpora informačního systému pro minimálně 250 koncových uživatelů), přičemž účast na každém z projektů trvala minimálně 12 měsíců a zároveň práce Odborné role na každém z projektů odpovídala rozsahu minimálně </w:t>
            </w:r>
            <w:r w:rsidR="00B33DFC" w:rsidRPr="00B33DFC">
              <w:rPr>
                <w:bCs/>
                <w:sz w:val="20"/>
                <w:szCs w:val="20"/>
                <w:lang w:eastAsia="cs-CZ"/>
              </w:rPr>
              <w:t xml:space="preserve">36 člověkohodin </w:t>
            </w:r>
            <w:r w:rsidRPr="00C061E2">
              <w:rPr>
                <w:bCs/>
                <w:sz w:val="20"/>
                <w:szCs w:val="20"/>
                <w:lang w:eastAsia="cs-CZ"/>
              </w:rPr>
              <w:t>za uvedené období.</w:t>
            </w:r>
          </w:p>
        </w:tc>
      </w:tr>
    </w:tbl>
    <w:p w14:paraId="1E69CD95" w14:textId="77777777" w:rsidR="00762177" w:rsidRDefault="00762177" w:rsidP="00C061E2">
      <w:pPr>
        <w:pStyle w:val="RLTextlnkuslovan"/>
        <w:numPr>
          <w:ilvl w:val="0"/>
          <w:numId w:val="0"/>
        </w:numPr>
        <w:spacing w:before="360" w:after="240" w:line="240" w:lineRule="auto"/>
        <w:jc w:val="left"/>
        <w:rPr>
          <w:b/>
          <w:sz w:val="24"/>
          <w:szCs w:val="24"/>
        </w:rPr>
      </w:pPr>
      <w:r>
        <w:rPr>
          <w:b/>
          <w:sz w:val="24"/>
          <w:szCs w:val="24"/>
        </w:rPr>
        <w:br w:type="page"/>
      </w: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23684">
          <w:footerReference w:type="default" r:id="rId20"/>
          <w:footerReference w:type="first" r:id="rId21"/>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D0F5210" w:rsidR="00FC7DE6" w:rsidRDefault="00FC7DE6" w:rsidP="00FC7DE6">
      <w:pPr>
        <w:pStyle w:val="NoList1"/>
        <w:jc w:val="right"/>
        <w:rPr>
          <w:rFonts w:ascii="Arial" w:eastAsia="Arial" w:hAnsi="Arial" w:cs="Arial"/>
          <w:b/>
          <w:spacing w:val="8"/>
          <w:sz w:val="22"/>
          <w:szCs w:val="22"/>
          <w:lang w:val="cs-CZ"/>
        </w:rPr>
      </w:pP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r w:rsidRPr="00E2137E">
              <w:rPr>
                <w:rFonts w:cs="Arial"/>
                <w:bCs/>
                <w:sz w:val="18"/>
                <w:szCs w:val="18"/>
                <w:highlight w:val="yellow"/>
              </w:rPr>
              <w:t xml:space="preserve">evid.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E23684">
          <w:footerReference w:type="first" r:id="rId2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2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2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7D6F1" w14:textId="77777777" w:rsidR="00C662F8" w:rsidRDefault="00C662F8" w:rsidP="002119E2">
      <w:r>
        <w:separator/>
      </w:r>
    </w:p>
  </w:endnote>
  <w:endnote w:type="continuationSeparator" w:id="0">
    <w:p w14:paraId="3332922C" w14:textId="77777777" w:rsidR="00C662F8" w:rsidRDefault="00C662F8" w:rsidP="002119E2">
      <w:r>
        <w:continuationSeparator/>
      </w:r>
    </w:p>
  </w:endnote>
  <w:endnote w:type="continuationNotice" w:id="1">
    <w:p w14:paraId="470047AC" w14:textId="77777777" w:rsidR="00C662F8" w:rsidRDefault="00C662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E779E" w14:textId="04C27672"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271C1F">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484B7413"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271C1F">
              <w:rPr>
                <w:noProof/>
                <w:sz w:val="18"/>
                <w:szCs w:val="18"/>
              </w:rPr>
              <w:t>24</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2AB16696"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271C1F">
              <w:rPr>
                <w:noProof/>
                <w:sz w:val="18"/>
                <w:szCs w:val="18"/>
              </w:rPr>
              <w:t>7</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29A2CB7A"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271C1F">
              <w:rPr>
                <w:noProof/>
                <w:sz w:val="18"/>
                <w:szCs w:val="18"/>
              </w:rPr>
              <w:t>4</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481C4" w14:textId="64C67120"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271C1F">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3FC9" w14:textId="5C1A64A8"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271C1F">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1492A" w14:textId="77777777" w:rsidR="00C662F8" w:rsidRDefault="00C662F8" w:rsidP="002119E2">
      <w:r>
        <w:separator/>
      </w:r>
    </w:p>
  </w:footnote>
  <w:footnote w:type="continuationSeparator" w:id="0">
    <w:p w14:paraId="43550B24" w14:textId="77777777" w:rsidR="00C662F8" w:rsidRDefault="00C662F8" w:rsidP="002119E2">
      <w:r>
        <w:continuationSeparator/>
      </w:r>
    </w:p>
  </w:footnote>
  <w:footnote w:type="continuationNotice" w:id="1">
    <w:p w14:paraId="00E67DB0" w14:textId="77777777" w:rsidR="00C662F8" w:rsidRDefault="00C662F8">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02B6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70074"/>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 w15:restartNumberingAfterBreak="0">
    <w:nsid w:val="22D5761F"/>
    <w:multiLevelType w:val="hybridMultilevel"/>
    <w:tmpl w:val="6E6C97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4357257E"/>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3E3705"/>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3"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AE21D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6"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734536"/>
    <w:multiLevelType w:val="hybridMultilevel"/>
    <w:tmpl w:val="B4768A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7585970">
    <w:abstractNumId w:val="8"/>
  </w:num>
  <w:num w:numId="2" w16cid:durableId="757095319">
    <w:abstractNumId w:val="9"/>
  </w:num>
  <w:num w:numId="3" w16cid:durableId="1106927001">
    <w:abstractNumId w:val="15"/>
  </w:num>
  <w:num w:numId="4" w16cid:durableId="555580845">
    <w:abstractNumId w:val="4"/>
  </w:num>
  <w:num w:numId="5" w16cid:durableId="2052263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12"/>
  </w:num>
  <w:num w:numId="7" w16cid:durableId="4792771">
    <w:abstractNumId w:val="3"/>
  </w:num>
  <w:num w:numId="8" w16cid:durableId="48847803">
    <w:abstractNumId w:val="16"/>
  </w:num>
  <w:num w:numId="9" w16cid:durableId="334042826">
    <w:abstractNumId w:val="1"/>
  </w:num>
  <w:num w:numId="10" w16cid:durableId="18059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6"/>
  </w:num>
  <w:num w:numId="12" w16cid:durableId="439763413">
    <w:abstractNumId w:val="13"/>
  </w:num>
  <w:num w:numId="13" w16cid:durableId="5330512">
    <w:abstractNumId w:val="17"/>
  </w:num>
  <w:num w:numId="14" w16cid:durableId="1885556903">
    <w:abstractNumId w:val="11"/>
  </w:num>
  <w:num w:numId="15" w16cid:durableId="197284186">
    <w:abstractNumId w:val="2"/>
  </w:num>
  <w:num w:numId="16" w16cid:durableId="80151431">
    <w:abstractNumId w:val="0"/>
  </w:num>
  <w:num w:numId="17" w16cid:durableId="281302034">
    <w:abstractNumId w:val="10"/>
  </w:num>
  <w:num w:numId="18" w16cid:durableId="930940443">
    <w:abstractNumId w:val="14"/>
  </w:num>
  <w:num w:numId="19" w16cid:durableId="6576529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46F45"/>
    <w:rsid w:val="00050857"/>
    <w:rsid w:val="00051A1F"/>
    <w:rsid w:val="00051CE8"/>
    <w:rsid w:val="00052CFC"/>
    <w:rsid w:val="00053708"/>
    <w:rsid w:val="00053F0F"/>
    <w:rsid w:val="000542D2"/>
    <w:rsid w:val="00055953"/>
    <w:rsid w:val="00055FEF"/>
    <w:rsid w:val="00056072"/>
    <w:rsid w:val="000560EB"/>
    <w:rsid w:val="00057877"/>
    <w:rsid w:val="000609CC"/>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63A"/>
    <w:rsid w:val="00087B87"/>
    <w:rsid w:val="00090A8F"/>
    <w:rsid w:val="00090FBA"/>
    <w:rsid w:val="0009188D"/>
    <w:rsid w:val="00092135"/>
    <w:rsid w:val="000928F7"/>
    <w:rsid w:val="0009447A"/>
    <w:rsid w:val="00094A1C"/>
    <w:rsid w:val="00095752"/>
    <w:rsid w:val="000A08B4"/>
    <w:rsid w:val="000A1A5B"/>
    <w:rsid w:val="000A22BD"/>
    <w:rsid w:val="000A284B"/>
    <w:rsid w:val="000A3246"/>
    <w:rsid w:val="000A3A9D"/>
    <w:rsid w:val="000A4D3D"/>
    <w:rsid w:val="000A5E8E"/>
    <w:rsid w:val="000A70A7"/>
    <w:rsid w:val="000A76C8"/>
    <w:rsid w:val="000B0888"/>
    <w:rsid w:val="000B32D5"/>
    <w:rsid w:val="000B6C4C"/>
    <w:rsid w:val="000B704E"/>
    <w:rsid w:val="000C07AE"/>
    <w:rsid w:val="000C0BE0"/>
    <w:rsid w:val="000C1AD0"/>
    <w:rsid w:val="000C3F62"/>
    <w:rsid w:val="000C55CE"/>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7B8"/>
    <w:rsid w:val="00122B2E"/>
    <w:rsid w:val="001239C2"/>
    <w:rsid w:val="0012524C"/>
    <w:rsid w:val="0012540F"/>
    <w:rsid w:val="001257A6"/>
    <w:rsid w:val="00130DEC"/>
    <w:rsid w:val="001311A7"/>
    <w:rsid w:val="00131614"/>
    <w:rsid w:val="00131800"/>
    <w:rsid w:val="0013183E"/>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5F89"/>
    <w:rsid w:val="00166531"/>
    <w:rsid w:val="00167040"/>
    <w:rsid w:val="0016743E"/>
    <w:rsid w:val="001674E0"/>
    <w:rsid w:val="0016770C"/>
    <w:rsid w:val="001679B0"/>
    <w:rsid w:val="00170419"/>
    <w:rsid w:val="00171134"/>
    <w:rsid w:val="00171148"/>
    <w:rsid w:val="001743A6"/>
    <w:rsid w:val="00175A73"/>
    <w:rsid w:val="0017635A"/>
    <w:rsid w:val="0017656F"/>
    <w:rsid w:val="00176B5C"/>
    <w:rsid w:val="001774C8"/>
    <w:rsid w:val="001800A6"/>
    <w:rsid w:val="00180419"/>
    <w:rsid w:val="0018042E"/>
    <w:rsid w:val="001814F9"/>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5EA7"/>
    <w:rsid w:val="001A7069"/>
    <w:rsid w:val="001B0285"/>
    <w:rsid w:val="001B137B"/>
    <w:rsid w:val="001B55A1"/>
    <w:rsid w:val="001C091F"/>
    <w:rsid w:val="001C0F2D"/>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0E1"/>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5845"/>
    <w:rsid w:val="00255F2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3FA"/>
    <w:rsid w:val="002716B5"/>
    <w:rsid w:val="00271C1F"/>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138"/>
    <w:rsid w:val="002955F6"/>
    <w:rsid w:val="00296B29"/>
    <w:rsid w:val="002A0603"/>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46B9"/>
    <w:rsid w:val="003151D0"/>
    <w:rsid w:val="00315B35"/>
    <w:rsid w:val="00315B71"/>
    <w:rsid w:val="00316225"/>
    <w:rsid w:val="00317411"/>
    <w:rsid w:val="003174CC"/>
    <w:rsid w:val="00323552"/>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4AF4"/>
    <w:rsid w:val="003552B9"/>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5624"/>
    <w:rsid w:val="003B73C6"/>
    <w:rsid w:val="003B75DC"/>
    <w:rsid w:val="003B7780"/>
    <w:rsid w:val="003B789C"/>
    <w:rsid w:val="003C15D7"/>
    <w:rsid w:val="003C2878"/>
    <w:rsid w:val="003C2CC0"/>
    <w:rsid w:val="003C2E54"/>
    <w:rsid w:val="003C3615"/>
    <w:rsid w:val="003C3772"/>
    <w:rsid w:val="003C4EAB"/>
    <w:rsid w:val="003C64CA"/>
    <w:rsid w:val="003C7074"/>
    <w:rsid w:val="003D0776"/>
    <w:rsid w:val="003D0851"/>
    <w:rsid w:val="003D09C1"/>
    <w:rsid w:val="003D113B"/>
    <w:rsid w:val="003D3C58"/>
    <w:rsid w:val="003D3D52"/>
    <w:rsid w:val="003D42DC"/>
    <w:rsid w:val="003D440A"/>
    <w:rsid w:val="003D681A"/>
    <w:rsid w:val="003D7DDA"/>
    <w:rsid w:val="003E00AE"/>
    <w:rsid w:val="003E0216"/>
    <w:rsid w:val="003E18A7"/>
    <w:rsid w:val="003E2D46"/>
    <w:rsid w:val="003E3BE6"/>
    <w:rsid w:val="003E473F"/>
    <w:rsid w:val="003E5CE5"/>
    <w:rsid w:val="003E61DA"/>
    <w:rsid w:val="003E6A53"/>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11CB"/>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0EA0"/>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800"/>
    <w:rsid w:val="004F5C7E"/>
    <w:rsid w:val="004F6DF9"/>
    <w:rsid w:val="00500004"/>
    <w:rsid w:val="005012FA"/>
    <w:rsid w:val="005020D6"/>
    <w:rsid w:val="0050238A"/>
    <w:rsid w:val="00503567"/>
    <w:rsid w:val="0050411D"/>
    <w:rsid w:val="0050457D"/>
    <w:rsid w:val="00505950"/>
    <w:rsid w:val="00505CB6"/>
    <w:rsid w:val="00510170"/>
    <w:rsid w:val="00510D31"/>
    <w:rsid w:val="00511929"/>
    <w:rsid w:val="0051197E"/>
    <w:rsid w:val="00511AC5"/>
    <w:rsid w:val="00512425"/>
    <w:rsid w:val="00513EC4"/>
    <w:rsid w:val="0051445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CAD"/>
    <w:rsid w:val="005D4E02"/>
    <w:rsid w:val="005E000E"/>
    <w:rsid w:val="005E01AF"/>
    <w:rsid w:val="005E043C"/>
    <w:rsid w:val="005E1097"/>
    <w:rsid w:val="005E17DF"/>
    <w:rsid w:val="005E204D"/>
    <w:rsid w:val="005E26FA"/>
    <w:rsid w:val="005E2DAC"/>
    <w:rsid w:val="005E2DB0"/>
    <w:rsid w:val="005E3E4B"/>
    <w:rsid w:val="005E4E17"/>
    <w:rsid w:val="005E5380"/>
    <w:rsid w:val="005E6C29"/>
    <w:rsid w:val="005F0F7D"/>
    <w:rsid w:val="005F13BD"/>
    <w:rsid w:val="005F3685"/>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1E3"/>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788"/>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380"/>
    <w:rsid w:val="006D75B2"/>
    <w:rsid w:val="006D7B85"/>
    <w:rsid w:val="006E0D27"/>
    <w:rsid w:val="006E15ED"/>
    <w:rsid w:val="006E17FA"/>
    <w:rsid w:val="006E1BC0"/>
    <w:rsid w:val="006E2574"/>
    <w:rsid w:val="006E2C73"/>
    <w:rsid w:val="006E31E6"/>
    <w:rsid w:val="006E40C7"/>
    <w:rsid w:val="006E492B"/>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1070"/>
    <w:rsid w:val="007223C0"/>
    <w:rsid w:val="007229D2"/>
    <w:rsid w:val="00723528"/>
    <w:rsid w:val="00724404"/>
    <w:rsid w:val="007247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46556"/>
    <w:rsid w:val="007513B5"/>
    <w:rsid w:val="00751948"/>
    <w:rsid w:val="00753C40"/>
    <w:rsid w:val="00753C49"/>
    <w:rsid w:val="007550BA"/>
    <w:rsid w:val="00755336"/>
    <w:rsid w:val="00755577"/>
    <w:rsid w:val="0075608F"/>
    <w:rsid w:val="007572B6"/>
    <w:rsid w:val="00757352"/>
    <w:rsid w:val="007575EC"/>
    <w:rsid w:val="007575FF"/>
    <w:rsid w:val="00757782"/>
    <w:rsid w:val="00757F0E"/>
    <w:rsid w:val="00760A3F"/>
    <w:rsid w:val="007612B9"/>
    <w:rsid w:val="0076176A"/>
    <w:rsid w:val="00762177"/>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55BC"/>
    <w:rsid w:val="007970B9"/>
    <w:rsid w:val="0079745E"/>
    <w:rsid w:val="00797554"/>
    <w:rsid w:val="00797D55"/>
    <w:rsid w:val="007A0831"/>
    <w:rsid w:val="007A1E7B"/>
    <w:rsid w:val="007A3FF8"/>
    <w:rsid w:val="007A44EB"/>
    <w:rsid w:val="007A4E51"/>
    <w:rsid w:val="007A5BE0"/>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4CA8"/>
    <w:rsid w:val="007C77E7"/>
    <w:rsid w:val="007D03DF"/>
    <w:rsid w:val="007D1795"/>
    <w:rsid w:val="007D1D69"/>
    <w:rsid w:val="007D22C2"/>
    <w:rsid w:val="007D23A8"/>
    <w:rsid w:val="007D2ADD"/>
    <w:rsid w:val="007D3865"/>
    <w:rsid w:val="007D5918"/>
    <w:rsid w:val="007D60C4"/>
    <w:rsid w:val="007E026B"/>
    <w:rsid w:val="007E0397"/>
    <w:rsid w:val="007E2DCD"/>
    <w:rsid w:val="007E2FF8"/>
    <w:rsid w:val="007E3C73"/>
    <w:rsid w:val="007E3C76"/>
    <w:rsid w:val="007E433D"/>
    <w:rsid w:val="007E4717"/>
    <w:rsid w:val="007E63F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57DBE"/>
    <w:rsid w:val="0086143E"/>
    <w:rsid w:val="00861D32"/>
    <w:rsid w:val="00861E3A"/>
    <w:rsid w:val="0086301A"/>
    <w:rsid w:val="008635C0"/>
    <w:rsid w:val="00863D11"/>
    <w:rsid w:val="0086422A"/>
    <w:rsid w:val="00865579"/>
    <w:rsid w:val="0086646D"/>
    <w:rsid w:val="008672B2"/>
    <w:rsid w:val="008676AF"/>
    <w:rsid w:val="00870192"/>
    <w:rsid w:val="0087139B"/>
    <w:rsid w:val="008740AF"/>
    <w:rsid w:val="008749C8"/>
    <w:rsid w:val="008755AB"/>
    <w:rsid w:val="00876112"/>
    <w:rsid w:val="008761E1"/>
    <w:rsid w:val="00876FE4"/>
    <w:rsid w:val="00877997"/>
    <w:rsid w:val="00881874"/>
    <w:rsid w:val="00881D2A"/>
    <w:rsid w:val="008820AF"/>
    <w:rsid w:val="00882BA8"/>
    <w:rsid w:val="00882F4E"/>
    <w:rsid w:val="00883BE1"/>
    <w:rsid w:val="00883EE3"/>
    <w:rsid w:val="00885182"/>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984"/>
    <w:rsid w:val="008B4BF6"/>
    <w:rsid w:val="008B70B6"/>
    <w:rsid w:val="008B7322"/>
    <w:rsid w:val="008B74EC"/>
    <w:rsid w:val="008B7FCA"/>
    <w:rsid w:val="008C0185"/>
    <w:rsid w:val="008C02EB"/>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0E3B"/>
    <w:rsid w:val="008E1708"/>
    <w:rsid w:val="008E17B5"/>
    <w:rsid w:val="008E19A7"/>
    <w:rsid w:val="008E5CEA"/>
    <w:rsid w:val="008E5FFF"/>
    <w:rsid w:val="008E65AE"/>
    <w:rsid w:val="008E65EB"/>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3E8E"/>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2CCA"/>
    <w:rsid w:val="009942E5"/>
    <w:rsid w:val="00994B16"/>
    <w:rsid w:val="00995003"/>
    <w:rsid w:val="00996258"/>
    <w:rsid w:val="0099799D"/>
    <w:rsid w:val="00997F1B"/>
    <w:rsid w:val="009A0404"/>
    <w:rsid w:val="009A1493"/>
    <w:rsid w:val="009A1CE9"/>
    <w:rsid w:val="009A2AA9"/>
    <w:rsid w:val="009A2B39"/>
    <w:rsid w:val="009A3E06"/>
    <w:rsid w:val="009A4C3D"/>
    <w:rsid w:val="009A584A"/>
    <w:rsid w:val="009A69B9"/>
    <w:rsid w:val="009B0512"/>
    <w:rsid w:val="009B3A1E"/>
    <w:rsid w:val="009B42DF"/>
    <w:rsid w:val="009B51AA"/>
    <w:rsid w:val="009C1050"/>
    <w:rsid w:val="009C4ABD"/>
    <w:rsid w:val="009C5665"/>
    <w:rsid w:val="009C6CF5"/>
    <w:rsid w:val="009C7130"/>
    <w:rsid w:val="009C7ABF"/>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1C19"/>
    <w:rsid w:val="00A62412"/>
    <w:rsid w:val="00A632B0"/>
    <w:rsid w:val="00A658A0"/>
    <w:rsid w:val="00A65E59"/>
    <w:rsid w:val="00A660B4"/>
    <w:rsid w:val="00A666E4"/>
    <w:rsid w:val="00A6783F"/>
    <w:rsid w:val="00A67A28"/>
    <w:rsid w:val="00A70145"/>
    <w:rsid w:val="00A7021B"/>
    <w:rsid w:val="00A704BB"/>
    <w:rsid w:val="00A70878"/>
    <w:rsid w:val="00A72B81"/>
    <w:rsid w:val="00A73189"/>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053"/>
    <w:rsid w:val="00AE16E7"/>
    <w:rsid w:val="00AE2361"/>
    <w:rsid w:val="00AE402C"/>
    <w:rsid w:val="00AE4E4E"/>
    <w:rsid w:val="00AE535D"/>
    <w:rsid w:val="00AE58AC"/>
    <w:rsid w:val="00AE68D2"/>
    <w:rsid w:val="00AE693A"/>
    <w:rsid w:val="00AE7E59"/>
    <w:rsid w:val="00AF05DB"/>
    <w:rsid w:val="00AF2CF1"/>
    <w:rsid w:val="00AF3387"/>
    <w:rsid w:val="00AF37F1"/>
    <w:rsid w:val="00AF5B6F"/>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E29"/>
    <w:rsid w:val="00B27F54"/>
    <w:rsid w:val="00B3085C"/>
    <w:rsid w:val="00B30A19"/>
    <w:rsid w:val="00B33DFC"/>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1E2"/>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6948"/>
    <w:rsid w:val="00C57AF5"/>
    <w:rsid w:val="00C60311"/>
    <w:rsid w:val="00C608F3"/>
    <w:rsid w:val="00C61F0F"/>
    <w:rsid w:val="00C634A6"/>
    <w:rsid w:val="00C662F8"/>
    <w:rsid w:val="00C66756"/>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97D1B"/>
    <w:rsid w:val="00CA0A3C"/>
    <w:rsid w:val="00CA11FD"/>
    <w:rsid w:val="00CA139C"/>
    <w:rsid w:val="00CA3054"/>
    <w:rsid w:val="00CA5096"/>
    <w:rsid w:val="00CA53F7"/>
    <w:rsid w:val="00CA647C"/>
    <w:rsid w:val="00CA68AF"/>
    <w:rsid w:val="00CB0491"/>
    <w:rsid w:val="00CB0A0F"/>
    <w:rsid w:val="00CB0F13"/>
    <w:rsid w:val="00CB2260"/>
    <w:rsid w:val="00CB2339"/>
    <w:rsid w:val="00CB2429"/>
    <w:rsid w:val="00CB2DB4"/>
    <w:rsid w:val="00CB3933"/>
    <w:rsid w:val="00CB4254"/>
    <w:rsid w:val="00CB504B"/>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2C83"/>
    <w:rsid w:val="00D43250"/>
    <w:rsid w:val="00D43EAE"/>
    <w:rsid w:val="00D43FB1"/>
    <w:rsid w:val="00D43FDC"/>
    <w:rsid w:val="00D4537A"/>
    <w:rsid w:val="00D461F0"/>
    <w:rsid w:val="00D46206"/>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1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7612"/>
    <w:rsid w:val="00D97847"/>
    <w:rsid w:val="00DA082A"/>
    <w:rsid w:val="00DA1636"/>
    <w:rsid w:val="00DA2AC2"/>
    <w:rsid w:val="00DA2E46"/>
    <w:rsid w:val="00DA4892"/>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67FE"/>
    <w:rsid w:val="00DD7E05"/>
    <w:rsid w:val="00DE0299"/>
    <w:rsid w:val="00DE07E3"/>
    <w:rsid w:val="00DE352D"/>
    <w:rsid w:val="00DE6195"/>
    <w:rsid w:val="00DE6724"/>
    <w:rsid w:val="00DE6FE7"/>
    <w:rsid w:val="00DE7C5A"/>
    <w:rsid w:val="00DE7E69"/>
    <w:rsid w:val="00DF095F"/>
    <w:rsid w:val="00DF1A3D"/>
    <w:rsid w:val="00DF6B07"/>
    <w:rsid w:val="00E001C0"/>
    <w:rsid w:val="00E01141"/>
    <w:rsid w:val="00E01F4C"/>
    <w:rsid w:val="00E031D9"/>
    <w:rsid w:val="00E032F9"/>
    <w:rsid w:val="00E03B43"/>
    <w:rsid w:val="00E05027"/>
    <w:rsid w:val="00E052EF"/>
    <w:rsid w:val="00E1178F"/>
    <w:rsid w:val="00E148B5"/>
    <w:rsid w:val="00E156D5"/>
    <w:rsid w:val="00E1579D"/>
    <w:rsid w:val="00E1587A"/>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72"/>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0C6"/>
    <w:rsid w:val="00E8651F"/>
    <w:rsid w:val="00E87EA6"/>
    <w:rsid w:val="00E90514"/>
    <w:rsid w:val="00E908BD"/>
    <w:rsid w:val="00E91389"/>
    <w:rsid w:val="00E91CAD"/>
    <w:rsid w:val="00E9213A"/>
    <w:rsid w:val="00E926DD"/>
    <w:rsid w:val="00E93511"/>
    <w:rsid w:val="00E93A02"/>
    <w:rsid w:val="00E94F78"/>
    <w:rsid w:val="00E9519D"/>
    <w:rsid w:val="00E9597C"/>
    <w:rsid w:val="00E95F31"/>
    <w:rsid w:val="00EA0C01"/>
    <w:rsid w:val="00EA1082"/>
    <w:rsid w:val="00EA31E7"/>
    <w:rsid w:val="00EA4241"/>
    <w:rsid w:val="00EA5152"/>
    <w:rsid w:val="00EA563D"/>
    <w:rsid w:val="00EA7379"/>
    <w:rsid w:val="00EA77C7"/>
    <w:rsid w:val="00EA7850"/>
    <w:rsid w:val="00EB00D3"/>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56C9"/>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015"/>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8E"/>
    <w:rsid w:val="00F178DC"/>
    <w:rsid w:val="00F206EE"/>
    <w:rsid w:val="00F21361"/>
    <w:rsid w:val="00F2138F"/>
    <w:rsid w:val="00F22D03"/>
    <w:rsid w:val="00F23045"/>
    <w:rsid w:val="00F23221"/>
    <w:rsid w:val="00F23367"/>
    <w:rsid w:val="00F2397F"/>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6E0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81B99"/>
    <w:rsid w:val="00F82BA8"/>
    <w:rsid w:val="00F8419B"/>
    <w:rsid w:val="00F85283"/>
    <w:rsid w:val="00F85610"/>
    <w:rsid w:val="00F86725"/>
    <w:rsid w:val="00F86C5A"/>
    <w:rsid w:val="00F87913"/>
    <w:rsid w:val="00F904D2"/>
    <w:rsid w:val="00F90904"/>
    <w:rsid w:val="00F9279D"/>
    <w:rsid w:val="00F934E7"/>
    <w:rsid w:val="00F95D1D"/>
    <w:rsid w:val="00F969EE"/>
    <w:rsid w:val="00F96AB5"/>
    <w:rsid w:val="00FA0546"/>
    <w:rsid w:val="00FA12B5"/>
    <w:rsid w:val="00FA23EC"/>
    <w:rsid w:val="00FA282C"/>
    <w:rsid w:val="00FA2910"/>
    <w:rsid w:val="00FA43F9"/>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AE8"/>
    <w:rsid w:val="00FE2CF4"/>
    <w:rsid w:val="00FE329A"/>
    <w:rsid w:val="00FE3A95"/>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4786EE-6EB8-4A16-A899-384FFB636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13401</Words>
  <Characters>79067</Characters>
  <Application>Microsoft Office Word</Application>
  <DocSecurity>0</DocSecurity>
  <Lines>658</Lines>
  <Paragraphs>184</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92284</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2024-05-29T09:03:00Z</dcterms:created>
  <dcterms:modified xsi:type="dcterms:W3CDTF">2024-05-29T09:03:00Z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